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B4691" w14:textId="77777777" w:rsidR="00F44B4F" w:rsidRPr="00895711" w:rsidRDefault="00F44B4F" w:rsidP="00F44B4F">
      <w:pPr>
        <w:spacing w:after="0" w:line="120" w:lineRule="atLeast"/>
        <w:ind w:right="-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71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B46B48" wp14:editId="0C844B67">
            <wp:extent cx="10953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F1EF3" w14:textId="77777777" w:rsidR="00F44B4F" w:rsidRPr="00895711" w:rsidRDefault="00F44B4F" w:rsidP="00F44B4F">
      <w:pPr>
        <w:keepNext/>
        <w:spacing w:after="0" w:line="120" w:lineRule="atLeast"/>
        <w:ind w:right="-5"/>
        <w:jc w:val="center"/>
        <w:outlineLvl w:val="5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9571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МИНИСТЕРСТВО ОБРАЗОВАНИЯ И НАУКИ РЕСПУБЛИКИ ДАГЕСТАН</w:t>
      </w:r>
    </w:p>
    <w:p w14:paraId="71D332A8" w14:textId="77777777" w:rsidR="00F44B4F" w:rsidRPr="00895711" w:rsidRDefault="00F44B4F" w:rsidP="00F44B4F">
      <w:pPr>
        <w:spacing w:after="0" w:line="120" w:lineRule="atLeast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4E4B43D4" w14:textId="77777777" w:rsidR="00F44B4F" w:rsidRPr="00895711" w:rsidRDefault="00F44B4F" w:rsidP="00F44B4F">
      <w:pPr>
        <w:keepNext/>
        <w:spacing w:after="0" w:line="120" w:lineRule="atLeast"/>
        <w:ind w:right="-5"/>
        <w:jc w:val="center"/>
        <w:outlineLvl w:val="5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89571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 Р И К А З</w:t>
      </w:r>
    </w:p>
    <w:p w14:paraId="3875EBF7" w14:textId="77777777" w:rsidR="00F44B4F" w:rsidRPr="00895711" w:rsidRDefault="00F44B4F" w:rsidP="00F44B4F">
      <w:pPr>
        <w:spacing w:after="0" w:line="120" w:lineRule="atLeas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1EEA354E" w14:textId="77777777" w:rsidR="00F44B4F" w:rsidRPr="00895711" w:rsidRDefault="00F44B4F" w:rsidP="00F44B4F">
      <w:pPr>
        <w:spacing w:after="0" w:line="120" w:lineRule="atLeast"/>
        <w:ind w:right="-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«____» _________2020</w:t>
      </w:r>
      <w:r w:rsidRPr="008957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r w:rsidRPr="008957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№________</w:t>
      </w:r>
    </w:p>
    <w:p w14:paraId="1A0BAB42" w14:textId="77777777" w:rsidR="00F44B4F" w:rsidRPr="00895711" w:rsidRDefault="00F44B4F" w:rsidP="00F44B4F">
      <w:pPr>
        <w:spacing w:after="0" w:line="120" w:lineRule="atLeast"/>
        <w:ind w:right="-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B5C61D" w14:textId="77777777" w:rsidR="00F44B4F" w:rsidRDefault="00F44B4F" w:rsidP="00F44B4F">
      <w:pPr>
        <w:shd w:val="clear" w:color="auto" w:fill="FFFFFF"/>
        <w:spacing w:after="0" w:line="120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747E16C8" w14:textId="77777777" w:rsidR="00F44B4F" w:rsidRPr="007F2ABB" w:rsidRDefault="00F44B4F" w:rsidP="00F44B4F">
      <w:pPr>
        <w:shd w:val="clear" w:color="auto" w:fill="FFFFFF"/>
        <w:spacing w:after="0" w:line="120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F2ABB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Об утверждении результатов аттестации </w:t>
      </w:r>
    </w:p>
    <w:p w14:paraId="243CE51A" w14:textId="77777777" w:rsidR="00F44B4F" w:rsidRPr="007F2ABB" w:rsidRDefault="00F44B4F" w:rsidP="00F44B4F">
      <w:pPr>
        <w:shd w:val="clear" w:color="auto" w:fill="FFFFFF"/>
        <w:spacing w:after="0" w:line="120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F2ABB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педагогических работников</w:t>
      </w:r>
    </w:p>
    <w:p w14:paraId="4F2DE665" w14:textId="77777777" w:rsidR="00F44B4F" w:rsidRDefault="00F44B4F" w:rsidP="00F44B4F">
      <w:pPr>
        <w:spacing w:after="0" w:line="120" w:lineRule="atLeast"/>
        <w:ind w:right="-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EEC8344" w14:textId="77777777" w:rsidR="00F44B4F" w:rsidRPr="007F2ABB" w:rsidRDefault="00F44B4F" w:rsidP="00F44B4F">
      <w:pPr>
        <w:widowControl w:val="0"/>
        <w:autoSpaceDE w:val="0"/>
        <w:autoSpaceDN w:val="0"/>
        <w:spacing w:after="0" w:line="12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F2A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 соответствии с приказом Министерства образования и науки Российской Федерации от 7 апреля 2014 г. №276 «Об утверждении Порядка проведения аттестации педагогических работников организаций, осуществляющих образовательную деятельность»,  приказом   Министерства образования и науки Республики Дагестан </w:t>
      </w:r>
      <w:r w:rsidR="004B287C">
        <w:fldChar w:fldCharType="begin"/>
      </w:r>
      <w:r w:rsidR="004B287C">
        <w:instrText xml:space="preserve"> HYPERLINK "http://www.dagminobr.ru/documenty/prikazi_minobrnauki_rd/prikaz_19780318_ot_16_avgusta_2018g" </w:instrText>
      </w:r>
      <w:r w:rsidR="004B287C">
        <w:fldChar w:fldCharType="separate"/>
      </w:r>
      <w:r w:rsidRPr="007F2A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 16 августа 2018 г.</w:t>
      </w:r>
      <w:r w:rsidR="004B28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fldChar w:fldCharType="end"/>
      </w:r>
      <w:r w:rsidRPr="007F2ABB">
        <w:rPr>
          <w:rFonts w:ascii="Times New Roman" w:eastAsia="Calibri" w:hAnsi="Times New Roman" w:cs="Times New Roman"/>
          <w:sz w:val="28"/>
          <w:szCs w:val="28"/>
        </w:rPr>
        <w:t xml:space="preserve"> №1978-03/18 </w:t>
      </w:r>
      <w:r w:rsidRPr="007F2A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«О Главной аттестационной комиссии Министерства образования и науки Республики Дагестан по проведению аттестации педагогических работников организаций, осуществляющих образовательную деятельность на территории Республики Дагестан, в целях установления квалификационной категории», а также на основании </w:t>
      </w:r>
      <w:r w:rsidRPr="007F2A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протокола заседания Главной аттестационной комиссии Министерства образования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 науки Республики Дагестан от 07.08.2020 г. №16</w:t>
      </w:r>
    </w:p>
    <w:p w14:paraId="4274819F" w14:textId="77777777" w:rsidR="00F44B4F" w:rsidRPr="007F2ABB" w:rsidRDefault="00F44B4F" w:rsidP="00F44B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2ABB">
        <w:rPr>
          <w:rFonts w:ascii="Times New Roman" w:eastAsia="Calibri" w:hAnsi="Times New Roman" w:cs="Times New Roman"/>
          <w:b/>
          <w:sz w:val="28"/>
          <w:szCs w:val="28"/>
        </w:rPr>
        <w:t>ПРИКАЗЫВАЮ:</w:t>
      </w:r>
    </w:p>
    <w:p w14:paraId="0A9D9A44" w14:textId="77777777" w:rsidR="00F44B4F" w:rsidRPr="007F2ABB" w:rsidRDefault="00F44B4F" w:rsidP="00F44B4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Pr="007F2ABB">
        <w:rPr>
          <w:rFonts w:ascii="Times New Roman" w:eastAsia="Calibri" w:hAnsi="Times New Roman" w:cs="Times New Roman"/>
          <w:sz w:val="28"/>
          <w:szCs w:val="28"/>
        </w:rPr>
        <w:t>Установить</w:t>
      </w:r>
    </w:p>
    <w:p w14:paraId="5B33CC96" w14:textId="77777777" w:rsidR="00F44B4F" w:rsidRPr="007F2ABB" w:rsidRDefault="00F44B4F" w:rsidP="00F44B4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1.1. </w:t>
      </w:r>
      <w:r w:rsidRPr="007F2ABB">
        <w:rPr>
          <w:rFonts w:ascii="Times New Roman" w:eastAsia="Calibri" w:hAnsi="Times New Roman" w:cs="Times New Roman"/>
          <w:bCs/>
          <w:sz w:val="28"/>
          <w:szCs w:val="28"/>
        </w:rPr>
        <w:t>первую квалификационную категорию педагогическим работникам, успешно прошедшим аттестацию (приложение 1);</w:t>
      </w:r>
    </w:p>
    <w:p w14:paraId="6D3C84EF" w14:textId="77777777" w:rsidR="00F44B4F" w:rsidRPr="007F2ABB" w:rsidRDefault="00F44B4F" w:rsidP="00F44B4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1.2. </w:t>
      </w:r>
      <w:r w:rsidRPr="007F2ABB">
        <w:rPr>
          <w:rFonts w:ascii="Times New Roman" w:eastAsia="Calibri" w:hAnsi="Times New Roman" w:cs="Times New Roman"/>
          <w:bCs/>
          <w:sz w:val="28"/>
          <w:szCs w:val="28"/>
        </w:rPr>
        <w:t>высшую квалификационную категорию педагогическим работникам, успешно прошедшим аттестацию (приложение 2)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7F2ABB">
        <w:rPr>
          <w:rFonts w:ascii="Times New Roman" w:hAnsi="Times New Roman"/>
          <w:bCs/>
          <w:sz w:val="28"/>
          <w:szCs w:val="28"/>
        </w:rPr>
        <w:t xml:space="preserve">  </w:t>
      </w:r>
    </w:p>
    <w:p w14:paraId="45C4BAFC" w14:textId="77777777" w:rsidR="00F44B4F" w:rsidRPr="007F2ABB" w:rsidRDefault="00F44B4F" w:rsidP="00F44B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7F2ABB">
        <w:rPr>
          <w:rFonts w:ascii="Times New Roman" w:eastAsia="Calibri" w:hAnsi="Times New Roman" w:cs="Times New Roman"/>
          <w:sz w:val="28"/>
          <w:szCs w:val="28"/>
        </w:rPr>
        <w:t>Руководителям образовательных организаций:</w:t>
      </w:r>
    </w:p>
    <w:p w14:paraId="2746409F" w14:textId="77777777" w:rsidR="00F44B4F" w:rsidRPr="007F2ABB" w:rsidRDefault="00F44B4F" w:rsidP="00F44B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2ABB">
        <w:rPr>
          <w:rFonts w:ascii="Times New Roman" w:eastAsia="Calibri" w:hAnsi="Times New Roman" w:cs="Times New Roman"/>
          <w:sz w:val="28"/>
          <w:szCs w:val="28"/>
        </w:rPr>
        <w:t>2.1. проконтролировать внесение соответствующих записей в трудовые книжки указанных педагогических работников;</w:t>
      </w:r>
    </w:p>
    <w:p w14:paraId="4D29DCE4" w14:textId="77777777" w:rsidR="00F44B4F" w:rsidRDefault="00F44B4F" w:rsidP="00F44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2.2. </w:t>
      </w:r>
      <w:r w:rsidRPr="007F2ABB">
        <w:rPr>
          <w:rFonts w:ascii="Times New Roman" w:eastAsia="Calibri" w:hAnsi="Times New Roman" w:cs="Times New Roman"/>
          <w:sz w:val="28"/>
          <w:szCs w:val="28"/>
        </w:rPr>
        <w:t>произвести перерасчёт и выплату заработной платы по должностному окладу, определенному по профессиональной группе должностей педагогических работников соответствующего ква</w:t>
      </w:r>
      <w:r>
        <w:rPr>
          <w:rFonts w:ascii="Times New Roman" w:eastAsia="Calibri" w:hAnsi="Times New Roman" w:cs="Times New Roman"/>
          <w:sz w:val="28"/>
          <w:szCs w:val="28"/>
        </w:rPr>
        <w:t>лификационного уровня, с 07.08.</w:t>
      </w:r>
      <w:r w:rsidRPr="007F2ABB">
        <w:rPr>
          <w:rFonts w:ascii="Times New Roman" w:eastAsia="Calibri" w:hAnsi="Times New Roman" w:cs="Times New Roman"/>
          <w:sz w:val="28"/>
          <w:szCs w:val="28"/>
        </w:rPr>
        <w:t>2020 г.</w:t>
      </w:r>
      <w:r w:rsidRPr="007F2A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0BFB75" w14:textId="77777777" w:rsidR="00F44B4F" w:rsidRPr="007F2ABB" w:rsidRDefault="00F44B4F" w:rsidP="00F44B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7F2ABB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7F2ABB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F2ABB">
        <w:rPr>
          <w:rFonts w:ascii="Times New Roman" w:hAnsi="Times New Roman" w:cs="Times New Roman"/>
          <w:sz w:val="28"/>
          <w:szCs w:val="28"/>
        </w:rPr>
        <w:t xml:space="preserve"> настоящего приказа возложить на заместителя министра Арухову А.С.</w:t>
      </w:r>
    </w:p>
    <w:p w14:paraId="18BA8F2C" w14:textId="77777777" w:rsidR="00F44B4F" w:rsidRPr="007F2ABB" w:rsidRDefault="00F44B4F" w:rsidP="00F44B4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135264" w14:textId="77777777" w:rsidR="00F44B4F" w:rsidRPr="00513514" w:rsidRDefault="004B287C" w:rsidP="00513514">
      <w:pPr>
        <w:spacing w:after="0" w:line="1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 о. </w:t>
      </w:r>
      <w:r w:rsidR="00F44B4F" w:rsidRPr="007F2ABB">
        <w:rPr>
          <w:rFonts w:ascii="Times New Roman" w:hAnsi="Times New Roman" w:cs="Times New Roman"/>
          <w:b/>
          <w:sz w:val="28"/>
          <w:szCs w:val="28"/>
        </w:rPr>
        <w:t xml:space="preserve"> министр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F44B4F" w:rsidRPr="007F2AB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="00F44B4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A52CE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А. Арухова</w:t>
      </w:r>
    </w:p>
    <w:p w14:paraId="284CA424" w14:textId="77777777" w:rsidR="00F44B4F" w:rsidRDefault="00F44B4F" w:rsidP="00656EF7">
      <w:pPr>
        <w:spacing w:after="3"/>
        <w:ind w:right="286"/>
        <w:rPr>
          <w:rFonts w:ascii="Times New Roman" w:hAnsi="Times New Roman" w:cs="Times New Roman"/>
          <w:sz w:val="24"/>
          <w:szCs w:val="24"/>
        </w:rPr>
      </w:pPr>
    </w:p>
    <w:p w14:paraId="1F41BC71" w14:textId="77777777" w:rsidR="004B287C" w:rsidRDefault="004B287C" w:rsidP="00F44B4F">
      <w:pPr>
        <w:spacing w:after="3"/>
        <w:ind w:left="6056" w:right="286" w:hanging="10"/>
        <w:rPr>
          <w:rFonts w:ascii="Times New Roman" w:hAnsi="Times New Roman" w:cs="Times New Roman"/>
          <w:sz w:val="24"/>
          <w:szCs w:val="24"/>
        </w:rPr>
      </w:pPr>
    </w:p>
    <w:p w14:paraId="37E6F9D7" w14:textId="77777777" w:rsidR="004B287C" w:rsidRDefault="004B287C" w:rsidP="00F44B4F">
      <w:pPr>
        <w:spacing w:after="3"/>
        <w:ind w:left="6056" w:right="286" w:hanging="10"/>
        <w:rPr>
          <w:rFonts w:ascii="Times New Roman" w:hAnsi="Times New Roman" w:cs="Times New Roman"/>
          <w:sz w:val="24"/>
          <w:szCs w:val="24"/>
        </w:rPr>
      </w:pPr>
    </w:p>
    <w:p w14:paraId="330B8F30" w14:textId="77777777" w:rsidR="00F44B4F" w:rsidRDefault="00F44B4F" w:rsidP="00F44B4F">
      <w:pPr>
        <w:spacing w:after="3"/>
        <w:ind w:left="6056" w:right="286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  <w:r w:rsidRPr="00066D90">
        <w:rPr>
          <w:rFonts w:ascii="Times New Roman" w:hAnsi="Times New Roman" w:cs="Times New Roman"/>
          <w:sz w:val="24"/>
          <w:szCs w:val="24"/>
        </w:rPr>
        <w:t xml:space="preserve"> к при</w:t>
      </w:r>
      <w:r>
        <w:rPr>
          <w:rFonts w:ascii="Times New Roman" w:hAnsi="Times New Roman" w:cs="Times New Roman"/>
          <w:sz w:val="24"/>
          <w:szCs w:val="24"/>
        </w:rPr>
        <w:t>казу</w:t>
      </w:r>
    </w:p>
    <w:p w14:paraId="5D80F55C" w14:textId="77777777" w:rsidR="00F44B4F" w:rsidRDefault="00F44B4F" w:rsidP="00F44B4F">
      <w:pPr>
        <w:spacing w:after="3"/>
        <w:ind w:right="2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Министерства образования и</w:t>
      </w:r>
    </w:p>
    <w:p w14:paraId="3751AADB" w14:textId="77777777" w:rsidR="00F44B4F" w:rsidRPr="00066D90" w:rsidRDefault="00F44B4F" w:rsidP="00F44B4F">
      <w:pPr>
        <w:spacing w:after="3"/>
        <w:ind w:right="2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066D90">
        <w:rPr>
          <w:rFonts w:ascii="Times New Roman" w:hAnsi="Times New Roman" w:cs="Times New Roman"/>
          <w:sz w:val="24"/>
          <w:szCs w:val="24"/>
        </w:rPr>
        <w:t>науки Республики Дагестан</w:t>
      </w:r>
    </w:p>
    <w:p w14:paraId="531464A1" w14:textId="77777777" w:rsidR="00F44B4F" w:rsidRDefault="00F44B4F" w:rsidP="00F44B4F">
      <w:pPr>
        <w:spacing w:after="3" w:line="276" w:lineRule="auto"/>
        <w:ind w:right="2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 «____» ______ 2020 №_______</w:t>
      </w:r>
    </w:p>
    <w:p w14:paraId="506562DB" w14:textId="77777777" w:rsidR="004B287C" w:rsidRDefault="004B287C" w:rsidP="00513514">
      <w:pPr>
        <w:spacing w:after="3" w:line="276" w:lineRule="auto"/>
        <w:ind w:right="28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8E5AC0" w14:textId="77777777" w:rsidR="00513514" w:rsidRPr="00513514" w:rsidRDefault="00513514" w:rsidP="00513514">
      <w:pPr>
        <w:spacing w:after="3" w:line="276" w:lineRule="auto"/>
        <w:ind w:right="28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514">
        <w:rPr>
          <w:rFonts w:ascii="Times New Roman" w:hAnsi="Times New Roman" w:cs="Times New Roman"/>
          <w:b/>
          <w:sz w:val="24"/>
          <w:szCs w:val="24"/>
        </w:rPr>
        <w:t>Список педагогических работников, успешно прошедших аттестацию на первую квалификационную категорию</w:t>
      </w:r>
    </w:p>
    <w:p w14:paraId="5C3C66DE" w14:textId="77777777" w:rsidR="00513514" w:rsidRDefault="00513514" w:rsidP="00F44B4F">
      <w:pPr>
        <w:spacing w:after="3" w:line="276" w:lineRule="auto"/>
        <w:ind w:right="286"/>
        <w:rPr>
          <w:rFonts w:ascii="Times New Roman" w:hAnsi="Times New Roman" w:cs="Times New Roman"/>
          <w:sz w:val="24"/>
          <w:szCs w:val="24"/>
        </w:rPr>
      </w:pPr>
    </w:p>
    <w:tbl>
      <w:tblPr>
        <w:tblW w:w="9627" w:type="dxa"/>
        <w:tblLook w:val="04A0" w:firstRow="1" w:lastRow="0" w:firstColumn="1" w:lastColumn="0" w:noHBand="0" w:noVBand="1"/>
        <w:tblPrChange w:id="0" w:author="Лариса" w:date="2020-09-02T17:55:00Z">
          <w:tblPr>
            <w:tblStyle w:val="a4"/>
            <w:tblW w:w="9627" w:type="dxa"/>
            <w:tblLook w:val="04A0" w:firstRow="1" w:lastRow="0" w:firstColumn="1" w:lastColumn="0" w:noHBand="0" w:noVBand="1"/>
          </w:tblPr>
        </w:tblPrChange>
      </w:tblPr>
      <w:tblGrid>
        <w:gridCol w:w="924"/>
        <w:gridCol w:w="2626"/>
        <w:gridCol w:w="3607"/>
        <w:gridCol w:w="2481"/>
        <w:tblGridChange w:id="1">
          <w:tblGrid>
            <w:gridCol w:w="924"/>
            <w:gridCol w:w="2626"/>
            <w:gridCol w:w="3607"/>
            <w:gridCol w:w="2481"/>
          </w:tblGrid>
        </w:tblGridChange>
      </w:tblGrid>
      <w:tr w:rsidR="00174EC9" w:rsidRPr="00DC12E6" w14:paraId="2A329B3A" w14:textId="77777777" w:rsidTr="00593658">
        <w:trPr>
          <w:trHeight w:val="300"/>
          <w:trPrChange w:id="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4433AC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26" w:type="dxa"/>
            <w:noWrap/>
            <w:hideMark/>
            <w:tcPrChange w:id="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233906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Эчилов Камиль Магомедович</w:t>
            </w:r>
          </w:p>
        </w:tc>
        <w:tc>
          <w:tcPr>
            <w:tcW w:w="3607" w:type="dxa"/>
            <w:noWrap/>
            <w:hideMark/>
            <w:tcPrChange w:id="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F36C523" w14:textId="77777777" w:rsidR="00174EC9" w:rsidRPr="00DC12E6" w:rsidRDefault="00174EC9" w:rsidP="00AA52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ГБУ ДО «РДЮСШ»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инобрнауки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2481" w:type="dxa"/>
            <w:noWrap/>
            <w:hideMark/>
            <w:tcPrChange w:id="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33598C5" w14:textId="77777777" w:rsidR="00174EC9" w:rsidRPr="00DC12E6" w:rsidRDefault="00505DBC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тренер-пре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подаватель</w:t>
            </w:r>
          </w:p>
        </w:tc>
      </w:tr>
      <w:tr w:rsidR="00174EC9" w:rsidRPr="00DC12E6" w14:paraId="5271D484" w14:textId="77777777" w:rsidTr="00593658">
        <w:trPr>
          <w:trHeight w:val="300"/>
          <w:trPrChange w:id="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279DBD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6" w:type="dxa"/>
            <w:noWrap/>
            <w:hideMark/>
            <w:tcPrChange w:id="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7F44DF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Кельбиханова Миясат Халидовна</w:t>
            </w:r>
          </w:p>
        </w:tc>
        <w:tc>
          <w:tcPr>
            <w:tcW w:w="3607" w:type="dxa"/>
            <w:noWrap/>
            <w:hideMark/>
            <w:tcPrChange w:id="1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25F6AF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МБДОУ «ЦРР-детский сад №10 «Ивушка»</w:t>
            </w:r>
          </w:p>
        </w:tc>
        <w:tc>
          <w:tcPr>
            <w:tcW w:w="2481" w:type="dxa"/>
            <w:noWrap/>
            <w:hideMark/>
            <w:tcPrChange w:id="1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197AA6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0D84F206" w14:textId="77777777" w:rsidTr="00593658">
        <w:trPr>
          <w:trHeight w:val="300"/>
          <w:trPrChange w:id="1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3F2B04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6" w:type="dxa"/>
            <w:noWrap/>
            <w:hideMark/>
            <w:tcPrChange w:id="1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0619C5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Закарьяева Патимат Абдулманаповна</w:t>
            </w:r>
          </w:p>
        </w:tc>
        <w:tc>
          <w:tcPr>
            <w:tcW w:w="3607" w:type="dxa"/>
            <w:noWrap/>
            <w:hideMark/>
            <w:tcPrChange w:id="1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BB6811A" w14:textId="77777777" w:rsidR="00174EC9" w:rsidRPr="00DC12E6" w:rsidRDefault="00174EC9" w:rsidP="00AA52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«Советская СОШ им. Ш.Т. Амачиева»</w:t>
            </w:r>
          </w:p>
        </w:tc>
        <w:tc>
          <w:tcPr>
            <w:tcW w:w="2481" w:type="dxa"/>
            <w:noWrap/>
            <w:hideMark/>
            <w:tcPrChange w:id="1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383ACB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химии</w:t>
            </w:r>
          </w:p>
        </w:tc>
      </w:tr>
      <w:tr w:rsidR="00174EC9" w:rsidRPr="00DC12E6" w14:paraId="4C228303" w14:textId="77777777" w:rsidTr="00593658">
        <w:trPr>
          <w:trHeight w:val="300"/>
          <w:trPrChange w:id="1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40457CF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6" w:type="dxa"/>
            <w:noWrap/>
            <w:hideMark/>
            <w:tcPrChange w:id="1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4D8C13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Болатханова Мадина Гамидовна</w:t>
            </w:r>
          </w:p>
        </w:tc>
        <w:tc>
          <w:tcPr>
            <w:tcW w:w="3607" w:type="dxa"/>
            <w:noWrap/>
            <w:hideMark/>
            <w:tcPrChange w:id="2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A79238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Карабудахкентский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«Агачаульская СОШ»</w:t>
            </w:r>
          </w:p>
        </w:tc>
        <w:tc>
          <w:tcPr>
            <w:tcW w:w="2481" w:type="dxa"/>
            <w:noWrap/>
            <w:hideMark/>
            <w:tcPrChange w:id="2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4542BD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</w:p>
        </w:tc>
      </w:tr>
      <w:tr w:rsidR="00174EC9" w:rsidRPr="00DC12E6" w14:paraId="2D094766" w14:textId="77777777" w:rsidTr="00593658">
        <w:trPr>
          <w:trHeight w:val="300"/>
          <w:trPrChange w:id="2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308F4D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26" w:type="dxa"/>
            <w:noWrap/>
            <w:hideMark/>
            <w:tcPrChange w:id="2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9A695E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Исрафилова Заира Гюлмагомедовна</w:t>
            </w:r>
          </w:p>
        </w:tc>
        <w:tc>
          <w:tcPr>
            <w:tcW w:w="3607" w:type="dxa"/>
            <w:noWrap/>
            <w:hideMark/>
            <w:tcPrChange w:id="2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6D1B40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МБОУ «СОШ №3 им. А.И.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Гаджибекова»</w:t>
            </w:r>
          </w:p>
        </w:tc>
        <w:tc>
          <w:tcPr>
            <w:tcW w:w="2481" w:type="dxa"/>
            <w:noWrap/>
            <w:hideMark/>
            <w:tcPrChange w:id="2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5F46D13" w14:textId="77777777" w:rsidR="00174EC9" w:rsidRPr="00DC12E6" w:rsidRDefault="00174EC9" w:rsidP="00AA52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истории и обществознани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</w:tr>
      <w:tr w:rsidR="00174EC9" w:rsidRPr="00DC12E6" w14:paraId="348F7355" w14:textId="77777777" w:rsidTr="00593658">
        <w:trPr>
          <w:trHeight w:val="300"/>
          <w:trPrChange w:id="2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804D13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26" w:type="dxa"/>
            <w:noWrap/>
            <w:hideMark/>
            <w:tcPrChange w:id="2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BDA4D6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Курбанова Вилена Ахмедовна</w:t>
            </w:r>
          </w:p>
        </w:tc>
        <w:tc>
          <w:tcPr>
            <w:tcW w:w="3607" w:type="dxa"/>
            <w:noWrap/>
            <w:hideMark/>
            <w:tcPrChange w:id="3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0D7FA8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 , МБУ ДО «ЦДТ»</w:t>
            </w:r>
          </w:p>
        </w:tc>
        <w:tc>
          <w:tcPr>
            <w:tcW w:w="2481" w:type="dxa"/>
            <w:noWrap/>
            <w:hideMark/>
            <w:tcPrChange w:id="3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8B3CB6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 ДО</w:t>
            </w:r>
          </w:p>
        </w:tc>
      </w:tr>
      <w:tr w:rsidR="00174EC9" w:rsidRPr="00DC12E6" w14:paraId="6E135F57" w14:textId="77777777" w:rsidTr="00593658">
        <w:trPr>
          <w:trHeight w:val="300"/>
          <w:trPrChange w:id="3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E4844D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26" w:type="dxa"/>
            <w:noWrap/>
            <w:hideMark/>
            <w:tcPrChange w:id="3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585D87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Расулов Абдулла Ахмедович</w:t>
            </w:r>
          </w:p>
        </w:tc>
        <w:tc>
          <w:tcPr>
            <w:tcW w:w="3607" w:type="dxa"/>
            <w:noWrap/>
            <w:hideMark/>
            <w:tcPrChange w:id="3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ACDA6C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Дахадаевский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«Гаджи-Кутанская ООШ»</w:t>
            </w:r>
          </w:p>
        </w:tc>
        <w:tc>
          <w:tcPr>
            <w:tcW w:w="2481" w:type="dxa"/>
            <w:noWrap/>
            <w:hideMark/>
            <w:tcPrChange w:id="3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E848C9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преподаватель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</w:tr>
      <w:tr w:rsidR="00174EC9" w:rsidRPr="00DC12E6" w14:paraId="36139ACE" w14:textId="77777777" w:rsidTr="00593658">
        <w:trPr>
          <w:trHeight w:val="300"/>
          <w:trPrChange w:id="3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83D73A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26" w:type="dxa"/>
            <w:noWrap/>
            <w:hideMark/>
            <w:tcPrChange w:id="3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889DE6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Рамазанова Марина Райзудиновна</w:t>
            </w:r>
          </w:p>
        </w:tc>
        <w:tc>
          <w:tcPr>
            <w:tcW w:w="3607" w:type="dxa"/>
            <w:noWrap/>
            <w:hideMark/>
            <w:tcPrChange w:id="4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C25D316" w14:textId="77777777" w:rsidR="00174EC9" w:rsidRPr="00DC12E6" w:rsidRDefault="00AA52C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</w:t>
            </w:r>
            <w:r w:rsidR="00174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Стальский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="00174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«Чухверкентская СОШ»</w:t>
            </w:r>
          </w:p>
        </w:tc>
        <w:tc>
          <w:tcPr>
            <w:tcW w:w="2481" w:type="dxa"/>
            <w:noWrap/>
            <w:hideMark/>
            <w:tcPrChange w:id="4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21FB94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174EC9" w:rsidRPr="00DC12E6" w14:paraId="01DC30BD" w14:textId="77777777" w:rsidTr="00593658">
        <w:trPr>
          <w:trHeight w:val="300"/>
          <w:trPrChange w:id="4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926ABA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6" w:type="dxa"/>
            <w:noWrap/>
            <w:hideMark/>
            <w:tcPrChange w:id="4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B93DED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Герейханова Майя Ферзилаховна</w:t>
            </w:r>
          </w:p>
        </w:tc>
        <w:tc>
          <w:tcPr>
            <w:tcW w:w="3607" w:type="dxa"/>
            <w:noWrap/>
            <w:hideMark/>
            <w:tcPrChange w:id="4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2D8A84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МБДОУ «ЦРР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-детский сад №5 «Гусельки»</w:t>
            </w:r>
          </w:p>
        </w:tc>
        <w:tc>
          <w:tcPr>
            <w:tcW w:w="2481" w:type="dxa"/>
            <w:noWrap/>
            <w:hideMark/>
            <w:tcPrChange w:id="4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CBCCB9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1B02080C" w14:textId="77777777" w:rsidTr="00593658">
        <w:trPr>
          <w:trHeight w:val="300"/>
          <w:trPrChange w:id="4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7467FF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26" w:type="dxa"/>
            <w:noWrap/>
            <w:hideMark/>
            <w:tcPrChange w:id="4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6A77D7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Хидиева Зарипат Арсланалиевна</w:t>
            </w:r>
          </w:p>
        </w:tc>
        <w:tc>
          <w:tcPr>
            <w:tcW w:w="3607" w:type="dxa"/>
            <w:noWrap/>
            <w:hideMark/>
            <w:tcPrChange w:id="5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2846C0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йск, МБДОУ «ЦРР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-детский сад №5 «Гусельки»</w:t>
            </w:r>
          </w:p>
        </w:tc>
        <w:tc>
          <w:tcPr>
            <w:tcW w:w="2481" w:type="dxa"/>
            <w:noWrap/>
            <w:hideMark/>
            <w:tcPrChange w:id="5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D31652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1E52A4CF" w14:textId="77777777" w:rsidTr="00593658">
        <w:trPr>
          <w:trHeight w:val="300"/>
          <w:trPrChange w:id="5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7FB727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26" w:type="dxa"/>
            <w:noWrap/>
            <w:hideMark/>
            <w:tcPrChange w:id="5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4637C0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Шахбабаева Людмила Магамадовна</w:t>
            </w:r>
          </w:p>
        </w:tc>
        <w:tc>
          <w:tcPr>
            <w:tcW w:w="3607" w:type="dxa"/>
            <w:noWrap/>
            <w:hideMark/>
            <w:tcPrChange w:id="5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79ACE5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йск, МБДОУ "ЦРР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-детский сад №5 «Гусельки»</w:t>
            </w:r>
          </w:p>
        </w:tc>
        <w:tc>
          <w:tcPr>
            <w:tcW w:w="2481" w:type="dxa"/>
            <w:noWrap/>
            <w:hideMark/>
            <w:tcPrChange w:id="5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8EBEF9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2A2483AE" w14:textId="77777777" w:rsidTr="00593658">
        <w:trPr>
          <w:trHeight w:val="300"/>
          <w:trPrChange w:id="5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3895AD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26" w:type="dxa"/>
            <w:noWrap/>
            <w:hideMark/>
            <w:tcPrChange w:id="5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76EA21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Курбанова Зубалжат Исмаиловна</w:t>
            </w:r>
          </w:p>
        </w:tc>
        <w:tc>
          <w:tcPr>
            <w:tcW w:w="3607" w:type="dxa"/>
            <w:noWrap/>
            <w:hideMark/>
            <w:tcPrChange w:id="6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A4CA70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Сергокалинский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«Урахинская СОШ»</w:t>
            </w:r>
          </w:p>
        </w:tc>
        <w:tc>
          <w:tcPr>
            <w:tcW w:w="2481" w:type="dxa"/>
            <w:noWrap/>
            <w:hideMark/>
            <w:tcPrChange w:id="6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9B1194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вожаты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</w:tr>
      <w:tr w:rsidR="00174EC9" w:rsidRPr="00DC12E6" w14:paraId="29CF2367" w14:textId="77777777" w:rsidTr="00593658">
        <w:trPr>
          <w:trHeight w:val="300"/>
          <w:trPrChange w:id="6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5DC627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26" w:type="dxa"/>
            <w:noWrap/>
            <w:hideMark/>
            <w:tcPrChange w:id="6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2BAF25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Гаджиева Руфина Рафидиновна</w:t>
            </w:r>
          </w:p>
        </w:tc>
        <w:tc>
          <w:tcPr>
            <w:tcW w:w="3607" w:type="dxa"/>
            <w:noWrap/>
            <w:hideMark/>
            <w:tcPrChange w:id="6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8EF8510" w14:textId="77777777" w:rsidR="00AA52CE" w:rsidRDefault="00174EC9" w:rsidP="00AA52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Ахтынский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</w:p>
          <w:p w14:paraId="77D09D04" w14:textId="77777777" w:rsidR="00174EC9" w:rsidRPr="00DC12E6" w:rsidRDefault="00174EC9" w:rsidP="00AA52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«Ахтынская СОШ №2»</w:t>
            </w:r>
          </w:p>
        </w:tc>
        <w:tc>
          <w:tcPr>
            <w:tcW w:w="2481" w:type="dxa"/>
            <w:noWrap/>
            <w:hideMark/>
            <w:tcPrChange w:id="6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9248A0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174EC9" w:rsidRPr="00DC12E6" w14:paraId="28F914A7" w14:textId="77777777" w:rsidTr="00593658">
        <w:trPr>
          <w:trHeight w:val="300"/>
          <w:trPrChange w:id="6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0A8DF47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26" w:type="dxa"/>
            <w:noWrap/>
            <w:hideMark/>
            <w:tcPrChange w:id="6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2E969F5" w14:textId="77777777" w:rsidR="00174EC9" w:rsidRPr="00DC12E6" w:rsidRDefault="00174EC9" w:rsidP="00AA52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Чумаченко Надежда 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аниловна</w:t>
            </w:r>
          </w:p>
        </w:tc>
        <w:tc>
          <w:tcPr>
            <w:tcW w:w="3607" w:type="dxa"/>
            <w:noWrap/>
            <w:hideMark/>
            <w:tcPrChange w:id="7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F9289D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Кизилюрт, МКДОУ «ЦРР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детский сад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№6 «Чебурашка»</w:t>
            </w:r>
          </w:p>
        </w:tc>
        <w:tc>
          <w:tcPr>
            <w:tcW w:w="2481" w:type="dxa"/>
            <w:noWrap/>
            <w:hideMark/>
            <w:tcPrChange w:id="7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3BF9D0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музыки</w:t>
            </w:r>
          </w:p>
        </w:tc>
      </w:tr>
      <w:tr w:rsidR="00174EC9" w:rsidRPr="00DC12E6" w14:paraId="4F0DE46E" w14:textId="77777777" w:rsidTr="00593658">
        <w:trPr>
          <w:trHeight w:val="300"/>
          <w:trPrChange w:id="7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69A1A1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26" w:type="dxa"/>
            <w:noWrap/>
            <w:hideMark/>
            <w:tcPrChange w:id="7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0E7D2E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Карибова Елена Айнудиновна</w:t>
            </w:r>
          </w:p>
        </w:tc>
        <w:tc>
          <w:tcPr>
            <w:tcW w:w="3607" w:type="dxa"/>
            <w:noWrap/>
            <w:hideMark/>
            <w:tcPrChange w:id="7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891B23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МБДОУ «ЦРР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-детский сад №1 «Василек»</w:t>
            </w:r>
          </w:p>
        </w:tc>
        <w:tc>
          <w:tcPr>
            <w:tcW w:w="2481" w:type="dxa"/>
            <w:noWrap/>
            <w:hideMark/>
            <w:tcPrChange w:id="7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86ED5D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5B7DD65C" w14:textId="77777777" w:rsidTr="00593658">
        <w:trPr>
          <w:trHeight w:val="300"/>
          <w:trPrChange w:id="7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30135A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26" w:type="dxa"/>
            <w:noWrap/>
            <w:hideMark/>
            <w:tcPrChange w:id="7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0739AB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Чихунова Фатима Алиевна</w:t>
            </w:r>
          </w:p>
        </w:tc>
        <w:tc>
          <w:tcPr>
            <w:tcW w:w="3607" w:type="dxa"/>
            <w:noWrap/>
            <w:hideMark/>
            <w:tcPrChange w:id="8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E03128F" w14:textId="77777777" w:rsidR="00174EC9" w:rsidRPr="00DC12E6" w:rsidRDefault="00AA52C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йск, </w:t>
            </w:r>
            <w:r w:rsidR="00174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«ЦРР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4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-детский сад №1 «Василек»</w:t>
            </w:r>
          </w:p>
        </w:tc>
        <w:tc>
          <w:tcPr>
            <w:tcW w:w="2481" w:type="dxa"/>
            <w:noWrap/>
            <w:hideMark/>
            <w:tcPrChange w:id="8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6EBB4A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22B8A8E4" w14:textId="77777777" w:rsidTr="00593658">
        <w:trPr>
          <w:trHeight w:val="300"/>
          <w:trPrChange w:id="8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05957F0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26" w:type="dxa"/>
            <w:noWrap/>
            <w:hideMark/>
            <w:tcPrChange w:id="8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33645A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Султанбеков Бахмуд Магомедович</w:t>
            </w:r>
          </w:p>
        </w:tc>
        <w:tc>
          <w:tcPr>
            <w:tcW w:w="3607" w:type="dxa"/>
            <w:noWrap/>
            <w:hideMark/>
            <w:tcPrChange w:id="8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41B981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Дахадаевский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«Иракинская ООШ»</w:t>
            </w:r>
          </w:p>
        </w:tc>
        <w:tc>
          <w:tcPr>
            <w:tcW w:w="2481" w:type="dxa"/>
            <w:noWrap/>
            <w:hideMark/>
            <w:tcPrChange w:id="8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1A5DA6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174EC9" w:rsidRPr="00DC12E6" w14:paraId="40CBB321" w14:textId="77777777" w:rsidTr="00593658">
        <w:trPr>
          <w:trHeight w:val="300"/>
          <w:trPrChange w:id="8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133F5E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26" w:type="dxa"/>
            <w:noWrap/>
            <w:hideMark/>
            <w:tcPrChange w:id="8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16CF51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Денгаева Мадина Нурмагомедовна</w:t>
            </w:r>
          </w:p>
        </w:tc>
        <w:tc>
          <w:tcPr>
            <w:tcW w:w="3607" w:type="dxa"/>
            <w:noWrap/>
            <w:hideMark/>
            <w:tcPrChange w:id="9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C03FF6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Хасавюртовский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«Советская СОШ им. Ш.Т. Амачиева»</w:t>
            </w:r>
          </w:p>
        </w:tc>
        <w:tc>
          <w:tcPr>
            <w:tcW w:w="2481" w:type="dxa"/>
            <w:noWrap/>
            <w:hideMark/>
            <w:tcPrChange w:id="9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068D54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174EC9" w:rsidRPr="00DC12E6" w14:paraId="55A43BA5" w14:textId="77777777" w:rsidTr="00593658">
        <w:trPr>
          <w:trHeight w:val="300"/>
          <w:trPrChange w:id="9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9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1A3CFC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26" w:type="dxa"/>
            <w:noWrap/>
            <w:hideMark/>
            <w:tcPrChange w:id="9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46605F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Рамазанов Гасанбег Абдуллахович</w:t>
            </w:r>
          </w:p>
        </w:tc>
        <w:tc>
          <w:tcPr>
            <w:tcW w:w="3607" w:type="dxa"/>
            <w:noWrap/>
            <w:hideMark/>
            <w:tcPrChange w:id="9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900A3C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Курахский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«Ашарская СОШ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сад»</w:t>
            </w:r>
          </w:p>
        </w:tc>
        <w:tc>
          <w:tcPr>
            <w:tcW w:w="2481" w:type="dxa"/>
            <w:noWrap/>
            <w:hideMark/>
            <w:tcPrChange w:id="9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899216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физической культуры</w:t>
            </w:r>
          </w:p>
        </w:tc>
      </w:tr>
      <w:tr w:rsidR="00174EC9" w:rsidRPr="00DC12E6" w14:paraId="443266B3" w14:textId="77777777" w:rsidTr="00593658">
        <w:trPr>
          <w:trHeight w:val="300"/>
          <w:trPrChange w:id="9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9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8911C1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26" w:type="dxa"/>
            <w:noWrap/>
            <w:hideMark/>
            <w:tcPrChange w:id="9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1F0189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Алигаджиева Загра Магомедрасуловна</w:t>
            </w:r>
          </w:p>
        </w:tc>
        <w:tc>
          <w:tcPr>
            <w:tcW w:w="3607" w:type="dxa"/>
            <w:noWrap/>
            <w:hideMark/>
            <w:tcPrChange w:id="10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2ED32F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ГБДОУ «Детский сад №92»</w:t>
            </w:r>
          </w:p>
        </w:tc>
        <w:tc>
          <w:tcPr>
            <w:tcW w:w="2481" w:type="dxa"/>
            <w:noWrap/>
            <w:hideMark/>
            <w:tcPrChange w:id="10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0C86E0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5B5F6905" w14:textId="77777777" w:rsidTr="00593658">
        <w:trPr>
          <w:trHeight w:val="300"/>
          <w:trPrChange w:id="10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0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C9ABE8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26" w:type="dxa"/>
            <w:noWrap/>
            <w:hideMark/>
            <w:tcPrChange w:id="10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78C81F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Амбарцумян Сатеник Владимировна</w:t>
            </w:r>
          </w:p>
        </w:tc>
        <w:tc>
          <w:tcPr>
            <w:tcW w:w="3607" w:type="dxa"/>
            <w:noWrap/>
            <w:hideMark/>
            <w:tcPrChange w:id="10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4636FD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«Гимназия №1 им. С.М. Омарова»</w:t>
            </w:r>
          </w:p>
        </w:tc>
        <w:tc>
          <w:tcPr>
            <w:tcW w:w="2481" w:type="dxa"/>
            <w:noWrap/>
            <w:hideMark/>
            <w:tcPrChange w:id="10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5C5ABE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английского языка</w:t>
            </w:r>
          </w:p>
        </w:tc>
      </w:tr>
      <w:tr w:rsidR="00174EC9" w:rsidRPr="00DC12E6" w14:paraId="1A4B3A06" w14:textId="77777777" w:rsidTr="00593658">
        <w:trPr>
          <w:trHeight w:val="300"/>
          <w:trPrChange w:id="10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0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64CCAF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26" w:type="dxa"/>
            <w:noWrap/>
            <w:hideMark/>
            <w:tcPrChange w:id="10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B126F7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Абдулвагидова Зарема Агахановна</w:t>
            </w:r>
          </w:p>
        </w:tc>
        <w:tc>
          <w:tcPr>
            <w:tcW w:w="3607" w:type="dxa"/>
            <w:noWrap/>
            <w:hideMark/>
            <w:tcPrChange w:id="11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D4C1D0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МБОУ «СОШ №3 им. А.И.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Гаджибекова»</w:t>
            </w:r>
          </w:p>
        </w:tc>
        <w:tc>
          <w:tcPr>
            <w:tcW w:w="2481" w:type="dxa"/>
            <w:noWrap/>
            <w:hideMark/>
            <w:tcPrChange w:id="11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C0155F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химии</w:t>
            </w:r>
          </w:p>
        </w:tc>
      </w:tr>
      <w:tr w:rsidR="00174EC9" w:rsidRPr="00DC12E6" w14:paraId="2409248C" w14:textId="77777777" w:rsidTr="00593658">
        <w:trPr>
          <w:trHeight w:val="300"/>
          <w:trPrChange w:id="11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1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2FDBD7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26" w:type="dxa"/>
            <w:noWrap/>
            <w:hideMark/>
            <w:tcPrChange w:id="11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B5B3EE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Рашидова Салимат Гаджиевна</w:t>
            </w:r>
          </w:p>
        </w:tc>
        <w:tc>
          <w:tcPr>
            <w:tcW w:w="3607" w:type="dxa"/>
            <w:noWrap/>
            <w:hideMark/>
            <w:tcPrChange w:id="11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689CDC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МБОУ «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№3 им. А.И.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жибекова»</w:t>
            </w:r>
          </w:p>
        </w:tc>
        <w:tc>
          <w:tcPr>
            <w:tcW w:w="2481" w:type="dxa"/>
            <w:noWrap/>
            <w:hideMark/>
            <w:tcPrChange w:id="11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FA76638" w14:textId="77777777" w:rsidR="00174EC9" w:rsidRPr="00DC12E6" w:rsidRDefault="00174EC9" w:rsidP="00AA52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истории и обществознани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</w:tr>
      <w:tr w:rsidR="00174EC9" w:rsidRPr="00DC12E6" w14:paraId="298BBF29" w14:textId="77777777" w:rsidTr="00593658">
        <w:trPr>
          <w:trHeight w:val="300"/>
          <w:trPrChange w:id="11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1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0DCBDD2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26" w:type="dxa"/>
            <w:noWrap/>
            <w:hideMark/>
            <w:tcPrChange w:id="11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0F0409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Запирова Сакинат Омарадзиевна</w:t>
            </w:r>
          </w:p>
        </w:tc>
        <w:tc>
          <w:tcPr>
            <w:tcW w:w="3607" w:type="dxa"/>
            <w:noWrap/>
            <w:hideMark/>
            <w:tcPrChange w:id="12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BEBB54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Избербаш, МКОУ «СОШ №8»</w:t>
            </w:r>
          </w:p>
        </w:tc>
        <w:tc>
          <w:tcPr>
            <w:tcW w:w="2481" w:type="dxa"/>
            <w:noWrap/>
            <w:hideMark/>
            <w:tcPrChange w:id="12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C955FD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языка и литературы</w:t>
            </w:r>
          </w:p>
        </w:tc>
      </w:tr>
      <w:tr w:rsidR="00174EC9" w:rsidRPr="00DC12E6" w14:paraId="4AA42A91" w14:textId="77777777" w:rsidTr="00593658">
        <w:trPr>
          <w:trHeight w:val="300"/>
          <w:trPrChange w:id="12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2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13156D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26" w:type="dxa"/>
            <w:noWrap/>
            <w:hideMark/>
            <w:tcPrChange w:id="12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CDE6DB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Имирсадыкова Дилара Ярахмедовна</w:t>
            </w:r>
          </w:p>
        </w:tc>
        <w:tc>
          <w:tcPr>
            <w:tcW w:w="3607" w:type="dxa"/>
            <w:noWrap/>
            <w:hideMark/>
            <w:tcPrChange w:id="12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C241B6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Магарамкентский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«Ярагказмалярская СОШ»</w:t>
            </w:r>
          </w:p>
        </w:tc>
        <w:tc>
          <w:tcPr>
            <w:tcW w:w="2481" w:type="dxa"/>
            <w:noWrap/>
            <w:hideMark/>
            <w:tcPrChange w:id="12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03C76B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математики</w:t>
            </w:r>
          </w:p>
        </w:tc>
      </w:tr>
      <w:tr w:rsidR="00174EC9" w:rsidRPr="00DC12E6" w14:paraId="1CE78977" w14:textId="77777777" w:rsidTr="00593658">
        <w:trPr>
          <w:trHeight w:val="300"/>
          <w:trPrChange w:id="12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2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701EAD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26" w:type="dxa"/>
            <w:noWrap/>
            <w:hideMark/>
            <w:tcPrChange w:id="12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F9A549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Османова Эльза Низамаддиновна</w:t>
            </w:r>
          </w:p>
        </w:tc>
        <w:tc>
          <w:tcPr>
            <w:tcW w:w="3607" w:type="dxa"/>
            <w:noWrap/>
            <w:hideMark/>
            <w:tcPrChange w:id="13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EAB86E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Магарамкентский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«Ярагказмалярская СОШ»</w:t>
            </w:r>
          </w:p>
        </w:tc>
        <w:tc>
          <w:tcPr>
            <w:tcW w:w="2481" w:type="dxa"/>
            <w:noWrap/>
            <w:hideMark/>
            <w:tcPrChange w:id="13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562732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174EC9" w:rsidRPr="00DC12E6" w14:paraId="44BECBA4" w14:textId="77777777" w:rsidTr="00593658">
        <w:trPr>
          <w:trHeight w:val="300"/>
          <w:trPrChange w:id="13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3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99150D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26" w:type="dxa"/>
            <w:noWrap/>
            <w:hideMark/>
            <w:tcPrChange w:id="13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6D7A4F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Балаева Жасмина Наврузовна</w:t>
            </w:r>
          </w:p>
        </w:tc>
        <w:tc>
          <w:tcPr>
            <w:tcW w:w="3607" w:type="dxa"/>
            <w:noWrap/>
            <w:hideMark/>
            <w:tcPrChange w:id="13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9E19066" w14:textId="77777777" w:rsidR="00AA52CE" w:rsidRDefault="00174EC9" w:rsidP="00AA52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Табасаранский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</w:p>
          <w:p w14:paraId="4D6D50A7" w14:textId="77777777" w:rsidR="00174EC9" w:rsidRPr="00DC12E6" w:rsidRDefault="00174EC9" w:rsidP="00AA52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«Центр образования «Юлдаш»</w:t>
            </w:r>
          </w:p>
        </w:tc>
        <w:tc>
          <w:tcPr>
            <w:tcW w:w="2481" w:type="dxa"/>
            <w:noWrap/>
            <w:hideMark/>
            <w:tcPrChange w:id="13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5BBE7F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174EC9" w:rsidRPr="00DC12E6" w14:paraId="1AE39356" w14:textId="77777777" w:rsidTr="00593658">
        <w:trPr>
          <w:trHeight w:val="300"/>
          <w:trPrChange w:id="13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3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697356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26" w:type="dxa"/>
            <w:noWrap/>
            <w:hideMark/>
            <w:tcPrChange w:id="13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1E8C70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Ибрагимова Эльмира Камалитдиновна</w:t>
            </w:r>
          </w:p>
        </w:tc>
        <w:tc>
          <w:tcPr>
            <w:tcW w:w="3607" w:type="dxa"/>
            <w:noWrap/>
            <w:hideMark/>
            <w:tcPrChange w:id="14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A280EC3" w14:textId="77777777" w:rsidR="00174EC9" w:rsidRPr="00DC12E6" w:rsidRDefault="00174EC9" w:rsidP="00AA52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Дербентский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Геджух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СОШ»</w:t>
            </w:r>
          </w:p>
        </w:tc>
        <w:tc>
          <w:tcPr>
            <w:tcW w:w="2481" w:type="dxa"/>
            <w:noWrap/>
            <w:hideMark/>
            <w:tcPrChange w:id="14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DCB4A06" w14:textId="77777777" w:rsidR="00174EC9" w:rsidRPr="00DC12E6" w:rsidRDefault="00AA52C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языка и литературы</w:t>
            </w:r>
          </w:p>
        </w:tc>
      </w:tr>
      <w:tr w:rsidR="00174EC9" w:rsidRPr="00DC12E6" w14:paraId="2C6AAC55" w14:textId="77777777" w:rsidTr="00593658">
        <w:trPr>
          <w:trHeight w:val="300"/>
          <w:trPrChange w:id="14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4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79804D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26" w:type="dxa"/>
            <w:noWrap/>
            <w:hideMark/>
            <w:tcPrChange w:id="14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DFE613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Самедова Заира Сабетовна</w:t>
            </w:r>
          </w:p>
        </w:tc>
        <w:tc>
          <w:tcPr>
            <w:tcW w:w="3607" w:type="dxa"/>
            <w:noWrap/>
            <w:hideMark/>
            <w:tcPrChange w:id="14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2E4E5F4" w14:textId="77777777" w:rsidR="00AA52CE" w:rsidRDefault="00174EC9" w:rsidP="00AA52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Южно-Сухокумск, </w:t>
            </w:r>
          </w:p>
          <w:p w14:paraId="5256B375" w14:textId="77777777" w:rsidR="00174EC9" w:rsidRPr="00DC12E6" w:rsidRDefault="00174EC9" w:rsidP="00AA52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«СОШ №2»</w:t>
            </w:r>
          </w:p>
        </w:tc>
        <w:tc>
          <w:tcPr>
            <w:tcW w:w="2481" w:type="dxa"/>
            <w:noWrap/>
            <w:hideMark/>
            <w:tcPrChange w:id="14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32F660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174EC9" w:rsidRPr="00DC12E6" w14:paraId="1432CB0C" w14:textId="77777777" w:rsidTr="00593658">
        <w:trPr>
          <w:trHeight w:val="300"/>
          <w:trPrChange w:id="14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4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36207C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26" w:type="dxa"/>
            <w:noWrap/>
            <w:hideMark/>
            <w:tcPrChange w:id="14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2D1416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Магомаева Айхалум Бивбалаевна</w:t>
            </w:r>
          </w:p>
        </w:tc>
        <w:tc>
          <w:tcPr>
            <w:tcW w:w="3607" w:type="dxa"/>
            <w:noWrap/>
            <w:hideMark/>
            <w:tcPrChange w:id="15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0C6B34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Кайтагский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«Джавгатская СОШ»</w:t>
            </w:r>
          </w:p>
        </w:tc>
        <w:tc>
          <w:tcPr>
            <w:tcW w:w="2481" w:type="dxa"/>
            <w:noWrap/>
            <w:hideMark/>
            <w:tcPrChange w:id="15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1D99B9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174EC9" w:rsidRPr="00DC12E6" w14:paraId="0DBD1D25" w14:textId="77777777" w:rsidTr="00593658">
        <w:trPr>
          <w:trHeight w:val="300"/>
          <w:trPrChange w:id="15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5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BA4410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26" w:type="dxa"/>
            <w:noWrap/>
            <w:hideMark/>
            <w:tcPrChange w:id="15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75EDCA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Рабаданов Рабадан Магомедович</w:t>
            </w:r>
          </w:p>
        </w:tc>
        <w:tc>
          <w:tcPr>
            <w:tcW w:w="3607" w:type="dxa"/>
            <w:noWrap/>
            <w:hideMark/>
            <w:tcPrChange w:id="15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D44582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Дахадаевский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«Карбачимахинская СОШ»</w:t>
            </w:r>
          </w:p>
        </w:tc>
        <w:tc>
          <w:tcPr>
            <w:tcW w:w="2481" w:type="dxa"/>
            <w:noWrap/>
            <w:hideMark/>
            <w:tcPrChange w:id="15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1F777D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математики</w:t>
            </w:r>
          </w:p>
        </w:tc>
      </w:tr>
      <w:tr w:rsidR="00174EC9" w:rsidRPr="00DC12E6" w14:paraId="5E4358FB" w14:textId="77777777" w:rsidTr="00593658">
        <w:trPr>
          <w:trHeight w:val="300"/>
          <w:trPrChange w:id="15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5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B13C41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26" w:type="dxa"/>
            <w:noWrap/>
            <w:hideMark/>
            <w:tcPrChange w:id="15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056D1A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Омарова Калимат Магомедовна</w:t>
            </w:r>
          </w:p>
        </w:tc>
        <w:tc>
          <w:tcPr>
            <w:tcW w:w="3607" w:type="dxa"/>
            <w:noWrap/>
            <w:hideMark/>
            <w:tcPrChange w:id="16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DB5634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Левашинский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«</w:t>
            </w:r>
            <w:r w:rsidRP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Тагзиркентская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</w:tc>
        <w:tc>
          <w:tcPr>
            <w:tcW w:w="2481" w:type="dxa"/>
            <w:noWrap/>
            <w:hideMark/>
            <w:tcPrChange w:id="16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2ADBD4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174EC9" w:rsidRPr="00DC12E6" w14:paraId="56F5805C" w14:textId="77777777" w:rsidTr="00593658">
        <w:trPr>
          <w:trHeight w:val="300"/>
          <w:trPrChange w:id="16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6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8B98F9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26" w:type="dxa"/>
            <w:noWrap/>
            <w:hideMark/>
            <w:tcPrChange w:id="16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1C7899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Абдулхаликова Райсат Арслангереевна</w:t>
            </w:r>
          </w:p>
        </w:tc>
        <w:tc>
          <w:tcPr>
            <w:tcW w:w="3607" w:type="dxa"/>
            <w:noWrap/>
            <w:hideMark/>
            <w:tcPrChange w:id="16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EF68D5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Кайтагский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«Джавгатская СОШ»</w:t>
            </w:r>
          </w:p>
        </w:tc>
        <w:tc>
          <w:tcPr>
            <w:tcW w:w="2481" w:type="dxa"/>
            <w:noWrap/>
            <w:hideMark/>
            <w:tcPrChange w:id="16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3985B5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математики</w:t>
            </w:r>
          </w:p>
        </w:tc>
      </w:tr>
      <w:tr w:rsidR="00174EC9" w:rsidRPr="00DC12E6" w14:paraId="2040E129" w14:textId="77777777" w:rsidTr="00593658">
        <w:trPr>
          <w:trHeight w:val="300"/>
          <w:trPrChange w:id="16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6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34A1C2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26" w:type="dxa"/>
            <w:noWrap/>
            <w:hideMark/>
            <w:tcPrChange w:id="16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D267F4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Османова Райганат Багандовна</w:t>
            </w:r>
          </w:p>
        </w:tc>
        <w:tc>
          <w:tcPr>
            <w:tcW w:w="3607" w:type="dxa"/>
            <w:noWrap/>
            <w:hideMark/>
            <w:tcPrChange w:id="17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8EE67D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Акушинский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«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укмахинская НОШ»</w:t>
            </w:r>
          </w:p>
        </w:tc>
        <w:tc>
          <w:tcPr>
            <w:tcW w:w="2481" w:type="dxa"/>
            <w:noWrap/>
            <w:hideMark/>
            <w:tcPrChange w:id="17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D1380C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174EC9" w:rsidRPr="00DC12E6" w14:paraId="228EE198" w14:textId="77777777" w:rsidTr="00593658">
        <w:trPr>
          <w:trHeight w:val="300"/>
          <w:trPrChange w:id="17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7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40AADA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26" w:type="dxa"/>
            <w:noWrap/>
            <w:hideMark/>
            <w:tcPrChange w:id="17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8B4854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Алиева Зурия Абдулбарисовна</w:t>
            </w:r>
          </w:p>
        </w:tc>
        <w:tc>
          <w:tcPr>
            <w:tcW w:w="3607" w:type="dxa"/>
            <w:noWrap/>
            <w:hideMark/>
            <w:tcPrChange w:id="17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069FC3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Каякентский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«Алходжакентская СОШ»</w:t>
            </w:r>
          </w:p>
        </w:tc>
        <w:tc>
          <w:tcPr>
            <w:tcW w:w="2481" w:type="dxa"/>
            <w:noWrap/>
            <w:hideMark/>
            <w:tcPrChange w:id="17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CFC9FE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174EC9" w:rsidRPr="00DC12E6" w14:paraId="67E22D63" w14:textId="77777777" w:rsidTr="00593658">
        <w:trPr>
          <w:trHeight w:val="300"/>
          <w:trPrChange w:id="17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7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E71500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26" w:type="dxa"/>
            <w:noWrap/>
            <w:hideMark/>
            <w:tcPrChange w:id="17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C18AF4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Каранаева Гуризат Ахмедпашаевна</w:t>
            </w:r>
          </w:p>
        </w:tc>
        <w:tc>
          <w:tcPr>
            <w:tcW w:w="3607" w:type="dxa"/>
            <w:noWrap/>
            <w:hideMark/>
            <w:tcPrChange w:id="18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A0A201A" w14:textId="77777777" w:rsidR="00AA52CE" w:rsidRDefault="00174EC9" w:rsidP="00AA52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Карабудахкентск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117E33FB" w14:textId="77777777" w:rsidR="00174EC9" w:rsidRPr="00DC12E6" w:rsidRDefault="00174EC9" w:rsidP="00AA52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«Манаскентская СОШ»</w:t>
            </w:r>
          </w:p>
        </w:tc>
        <w:tc>
          <w:tcPr>
            <w:tcW w:w="2481" w:type="dxa"/>
            <w:noWrap/>
            <w:hideMark/>
            <w:tcPrChange w:id="18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19CCFF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174EC9" w:rsidRPr="00DC12E6" w14:paraId="131781BC" w14:textId="77777777" w:rsidTr="00593658">
        <w:trPr>
          <w:trHeight w:val="300"/>
          <w:trPrChange w:id="18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8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AF40AD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26" w:type="dxa"/>
            <w:noWrap/>
            <w:hideMark/>
            <w:tcPrChange w:id="18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F50350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Гашимова Залина Пурганутдиновна</w:t>
            </w:r>
          </w:p>
        </w:tc>
        <w:tc>
          <w:tcPr>
            <w:tcW w:w="3607" w:type="dxa"/>
            <w:noWrap/>
            <w:hideMark/>
            <w:tcPrChange w:id="18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30EB7B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Каякентский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«Алходжакентская СОШ»</w:t>
            </w:r>
          </w:p>
        </w:tc>
        <w:tc>
          <w:tcPr>
            <w:tcW w:w="2481" w:type="dxa"/>
            <w:noWrap/>
            <w:hideMark/>
            <w:tcPrChange w:id="18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6ABACF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39192F06" w14:textId="77777777" w:rsidTr="00593658">
        <w:trPr>
          <w:trHeight w:val="300"/>
          <w:trPrChange w:id="18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8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07D8C26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26" w:type="dxa"/>
            <w:noWrap/>
            <w:hideMark/>
            <w:tcPrChange w:id="18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1A65FE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Агаева Умужахан Магомедовна</w:t>
            </w:r>
          </w:p>
        </w:tc>
        <w:tc>
          <w:tcPr>
            <w:tcW w:w="3607" w:type="dxa"/>
            <w:noWrap/>
            <w:hideMark/>
            <w:tcPrChange w:id="19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6B9F82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Каякентский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"Алходжакентская СОШ"</w:t>
            </w:r>
          </w:p>
        </w:tc>
        <w:tc>
          <w:tcPr>
            <w:tcW w:w="2481" w:type="dxa"/>
            <w:noWrap/>
            <w:hideMark/>
            <w:tcPrChange w:id="19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7711AA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7B71D8F4" w14:textId="77777777" w:rsidTr="00593658">
        <w:trPr>
          <w:trHeight w:val="300"/>
          <w:trPrChange w:id="19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9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62DBA4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26" w:type="dxa"/>
            <w:noWrap/>
            <w:hideMark/>
            <w:tcPrChange w:id="19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350A32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Байсулаева Жавгар Омаровна</w:t>
            </w:r>
          </w:p>
        </w:tc>
        <w:tc>
          <w:tcPr>
            <w:tcW w:w="3607" w:type="dxa"/>
            <w:noWrap/>
            <w:hideMark/>
            <w:tcPrChange w:id="19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7906CE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Хасавюртовский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"Аксайская СОШ №1 им. З.Н. Батырмурзаева"</w:t>
            </w:r>
          </w:p>
        </w:tc>
        <w:tc>
          <w:tcPr>
            <w:tcW w:w="2481" w:type="dxa"/>
            <w:noWrap/>
            <w:hideMark/>
            <w:tcPrChange w:id="19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AADDFD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родного языка и литературы</w:t>
            </w:r>
          </w:p>
        </w:tc>
      </w:tr>
      <w:tr w:rsidR="00174EC9" w:rsidRPr="00DC12E6" w14:paraId="3DD8AB9B" w14:textId="77777777" w:rsidTr="00593658">
        <w:trPr>
          <w:trHeight w:val="300"/>
          <w:trPrChange w:id="19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19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99D075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26" w:type="dxa"/>
            <w:noWrap/>
            <w:hideMark/>
            <w:tcPrChange w:id="19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82F9AC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Ферзиева Эльнара Салахетдиновна</w:t>
            </w:r>
          </w:p>
        </w:tc>
        <w:tc>
          <w:tcPr>
            <w:tcW w:w="3607" w:type="dxa"/>
            <w:noWrap/>
            <w:hideMark/>
            <w:tcPrChange w:id="20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552908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Дербентский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"Геджухская СОШ"</w:t>
            </w:r>
          </w:p>
        </w:tc>
        <w:tc>
          <w:tcPr>
            <w:tcW w:w="2481" w:type="dxa"/>
            <w:noWrap/>
            <w:hideMark/>
            <w:tcPrChange w:id="20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B7F4DC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09B1329E" w14:textId="77777777" w:rsidTr="00593658">
        <w:trPr>
          <w:trHeight w:val="300"/>
          <w:trPrChange w:id="20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0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C3C35F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26" w:type="dxa"/>
            <w:noWrap/>
            <w:hideMark/>
            <w:tcPrChange w:id="20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CF0458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Даниева Сарат Магомедсаидовна</w:t>
            </w:r>
          </w:p>
        </w:tc>
        <w:tc>
          <w:tcPr>
            <w:tcW w:w="3607" w:type="dxa"/>
            <w:noWrap/>
            <w:hideMark/>
            <w:tcPrChange w:id="20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8A97B8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Каякентский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"Каранайаульская СОШ"</w:t>
            </w:r>
          </w:p>
        </w:tc>
        <w:tc>
          <w:tcPr>
            <w:tcW w:w="2481" w:type="dxa"/>
            <w:noWrap/>
            <w:hideMark/>
            <w:tcPrChange w:id="20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8F5D31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12877AF9" w14:textId="77777777" w:rsidTr="00593658">
        <w:trPr>
          <w:trHeight w:val="300"/>
          <w:trPrChange w:id="20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0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DEF8FA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26" w:type="dxa"/>
            <w:noWrap/>
            <w:hideMark/>
            <w:tcPrChange w:id="20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A677CC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Джалалова Паха Магомедовна</w:t>
            </w:r>
          </w:p>
        </w:tc>
        <w:tc>
          <w:tcPr>
            <w:tcW w:w="3607" w:type="dxa"/>
            <w:noWrap/>
            <w:hideMark/>
            <w:tcPrChange w:id="21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F2A6FE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Каякентский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"Алходжакентская СОШ"</w:t>
            </w:r>
          </w:p>
        </w:tc>
        <w:tc>
          <w:tcPr>
            <w:tcW w:w="2481" w:type="dxa"/>
            <w:noWrap/>
            <w:hideMark/>
            <w:tcPrChange w:id="21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A13BEB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географии</w:t>
            </w:r>
          </w:p>
        </w:tc>
      </w:tr>
      <w:tr w:rsidR="00174EC9" w:rsidRPr="00DC12E6" w14:paraId="11831D4C" w14:textId="77777777" w:rsidTr="00593658">
        <w:trPr>
          <w:trHeight w:val="300"/>
          <w:trPrChange w:id="21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1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28560C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26" w:type="dxa"/>
            <w:noWrap/>
            <w:hideMark/>
            <w:tcPrChange w:id="21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1DF50B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Гаджалиева Айнар Ганиевна</w:t>
            </w:r>
          </w:p>
        </w:tc>
        <w:tc>
          <w:tcPr>
            <w:tcW w:w="3607" w:type="dxa"/>
            <w:noWrap/>
            <w:hideMark/>
            <w:tcPrChange w:id="21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F2972B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Магарамкентский </w:t>
            </w:r>
            <w:r w:rsidR="00AA52CE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A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"Советская СОШ"</w:t>
            </w:r>
          </w:p>
        </w:tc>
        <w:tc>
          <w:tcPr>
            <w:tcW w:w="2481" w:type="dxa"/>
            <w:noWrap/>
            <w:hideMark/>
            <w:tcPrChange w:id="21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423EE8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родного языка и литературы</w:t>
            </w:r>
          </w:p>
        </w:tc>
      </w:tr>
      <w:tr w:rsidR="00174EC9" w:rsidRPr="00DC12E6" w14:paraId="43A1994F" w14:textId="77777777" w:rsidTr="00593658">
        <w:trPr>
          <w:trHeight w:val="300"/>
          <w:trPrChange w:id="21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1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E07951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26" w:type="dxa"/>
            <w:noWrap/>
            <w:hideMark/>
            <w:tcPrChange w:id="21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3EEB0A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Джаватова Тейифа Мурадагаевна</w:t>
            </w:r>
          </w:p>
        </w:tc>
        <w:tc>
          <w:tcPr>
            <w:tcW w:w="3607" w:type="dxa"/>
            <w:noWrap/>
            <w:hideMark/>
            <w:tcPrChange w:id="22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6FCAE4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"СОШ №12 им. Л. Н. Толстого"</w:t>
            </w:r>
          </w:p>
        </w:tc>
        <w:tc>
          <w:tcPr>
            <w:tcW w:w="2481" w:type="dxa"/>
            <w:noWrap/>
            <w:hideMark/>
            <w:tcPrChange w:id="22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6B75E1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7A2FD287" w14:textId="77777777" w:rsidTr="00593658">
        <w:trPr>
          <w:trHeight w:val="300"/>
          <w:trPrChange w:id="22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2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983365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26" w:type="dxa"/>
            <w:noWrap/>
            <w:hideMark/>
            <w:tcPrChange w:id="22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9C80B0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Эфендиева Диляра Джабраиловна</w:t>
            </w:r>
          </w:p>
        </w:tc>
        <w:tc>
          <w:tcPr>
            <w:tcW w:w="3607" w:type="dxa"/>
            <w:noWrap/>
            <w:hideMark/>
            <w:tcPrChange w:id="22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A5D106B" w14:textId="77777777" w:rsidR="00174EC9" w:rsidRPr="00DC12E6" w:rsidRDefault="00AA52C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Стальский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"Герейхановская СОШ"</w:t>
            </w:r>
          </w:p>
        </w:tc>
        <w:tc>
          <w:tcPr>
            <w:tcW w:w="2481" w:type="dxa"/>
            <w:noWrap/>
            <w:hideMark/>
            <w:tcPrChange w:id="22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F4BCE2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1C0A5776" w14:textId="77777777" w:rsidTr="00593658">
        <w:trPr>
          <w:trHeight w:val="300"/>
          <w:trPrChange w:id="22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2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7AC7FA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26" w:type="dxa"/>
            <w:noWrap/>
            <w:hideMark/>
            <w:tcPrChange w:id="22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FA8FD4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Бабаева Сефият Алимовна</w:t>
            </w:r>
          </w:p>
        </w:tc>
        <w:tc>
          <w:tcPr>
            <w:tcW w:w="3607" w:type="dxa"/>
            <w:noWrap/>
            <w:hideMark/>
            <w:tcPrChange w:id="23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108A88B" w14:textId="77777777" w:rsidR="00174EC9" w:rsidRPr="00DC12E6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Магарамкентский 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-н,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"Ярагказмалярская СОШ им. М.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Ярагского"</w:t>
            </w:r>
          </w:p>
        </w:tc>
        <w:tc>
          <w:tcPr>
            <w:tcW w:w="2481" w:type="dxa"/>
            <w:noWrap/>
            <w:hideMark/>
            <w:tcPrChange w:id="23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4368E9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английского языка</w:t>
            </w:r>
          </w:p>
        </w:tc>
      </w:tr>
      <w:tr w:rsidR="00174EC9" w:rsidRPr="00DC12E6" w14:paraId="5B08E4C8" w14:textId="77777777" w:rsidTr="00593658">
        <w:trPr>
          <w:trHeight w:val="300"/>
          <w:trPrChange w:id="23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3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3C9FA5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26" w:type="dxa"/>
            <w:noWrap/>
            <w:hideMark/>
            <w:tcPrChange w:id="23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695EFD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Исмаилова Патимат Багандовна</w:t>
            </w:r>
          </w:p>
        </w:tc>
        <w:tc>
          <w:tcPr>
            <w:tcW w:w="3607" w:type="dxa"/>
            <w:noWrap/>
            <w:hideMark/>
            <w:tcPrChange w:id="23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11DE35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Акушинский 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"Акушинская СОШ №3"</w:t>
            </w:r>
          </w:p>
        </w:tc>
        <w:tc>
          <w:tcPr>
            <w:tcW w:w="2481" w:type="dxa"/>
            <w:noWrap/>
            <w:hideMark/>
            <w:tcPrChange w:id="23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2A7663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56E49F63" w14:textId="77777777" w:rsidTr="00593658">
        <w:trPr>
          <w:trHeight w:val="300"/>
          <w:trPrChange w:id="23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3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F3DAB3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26" w:type="dxa"/>
            <w:noWrap/>
            <w:hideMark/>
            <w:tcPrChange w:id="23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BDE3FA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Аматулла Багандгаджиевна</w:t>
            </w:r>
          </w:p>
        </w:tc>
        <w:tc>
          <w:tcPr>
            <w:tcW w:w="3607" w:type="dxa"/>
            <w:noWrap/>
            <w:hideMark/>
            <w:tcPrChange w:id="24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83D18C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Акушинский 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"Кертукмахинская НОШ"</w:t>
            </w:r>
          </w:p>
        </w:tc>
        <w:tc>
          <w:tcPr>
            <w:tcW w:w="2481" w:type="dxa"/>
            <w:noWrap/>
            <w:hideMark/>
            <w:tcPrChange w:id="24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AEC50C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5104C7B7" w14:textId="77777777" w:rsidTr="00593658">
        <w:trPr>
          <w:trHeight w:val="300"/>
          <w:trPrChange w:id="24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4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BC38DC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26" w:type="dxa"/>
            <w:noWrap/>
            <w:hideMark/>
            <w:tcPrChange w:id="24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822EBF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Закаева Аминат Джавпаровна</w:t>
            </w:r>
          </w:p>
        </w:tc>
        <w:tc>
          <w:tcPr>
            <w:tcW w:w="3607" w:type="dxa"/>
            <w:noWrap/>
            <w:hideMark/>
            <w:tcPrChange w:id="24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EC2AF4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Ботлихский 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"Андийская СОШ №2"</w:t>
            </w:r>
          </w:p>
        </w:tc>
        <w:tc>
          <w:tcPr>
            <w:tcW w:w="2481" w:type="dxa"/>
            <w:noWrap/>
            <w:hideMark/>
            <w:tcPrChange w:id="24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DCA329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математики</w:t>
            </w:r>
          </w:p>
        </w:tc>
      </w:tr>
      <w:tr w:rsidR="00174EC9" w:rsidRPr="00DC12E6" w14:paraId="23CA15C8" w14:textId="77777777" w:rsidTr="00593658">
        <w:trPr>
          <w:trHeight w:val="300"/>
          <w:trPrChange w:id="24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4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F6E9C1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626" w:type="dxa"/>
            <w:noWrap/>
            <w:hideMark/>
            <w:tcPrChange w:id="24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167B5D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Алиева Патимат Абдулаевна</w:t>
            </w:r>
          </w:p>
        </w:tc>
        <w:tc>
          <w:tcPr>
            <w:tcW w:w="3607" w:type="dxa"/>
            <w:noWrap/>
            <w:hideMark/>
            <w:tcPrChange w:id="25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2B7C08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Хунзахский 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,МКОУ "Аранинская СОШ им. Р. Г. Гамзатова"</w:t>
            </w:r>
          </w:p>
        </w:tc>
        <w:tc>
          <w:tcPr>
            <w:tcW w:w="2481" w:type="dxa"/>
            <w:noWrap/>
            <w:hideMark/>
            <w:tcPrChange w:id="25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E613F6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ИЗО</w:t>
            </w:r>
          </w:p>
        </w:tc>
      </w:tr>
      <w:tr w:rsidR="00174EC9" w:rsidRPr="00DC12E6" w14:paraId="7DADD58A" w14:textId="77777777" w:rsidTr="00593658">
        <w:trPr>
          <w:trHeight w:val="300"/>
          <w:trPrChange w:id="25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5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AB2588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26" w:type="dxa"/>
            <w:noWrap/>
            <w:hideMark/>
            <w:tcPrChange w:id="25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6FACF5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Гаджиева Земфира Серажутдиновна</w:t>
            </w:r>
          </w:p>
        </w:tc>
        <w:tc>
          <w:tcPr>
            <w:tcW w:w="3607" w:type="dxa"/>
            <w:noWrap/>
            <w:hideMark/>
            <w:tcPrChange w:id="25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EF215F4" w14:textId="77777777" w:rsidR="00174EC9" w:rsidRPr="00DC12E6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"Лицей №8"</w:t>
            </w:r>
          </w:p>
        </w:tc>
        <w:tc>
          <w:tcPr>
            <w:tcW w:w="2481" w:type="dxa"/>
            <w:noWrap/>
            <w:hideMark/>
            <w:tcPrChange w:id="25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840EC1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220A36F3" w14:textId="77777777" w:rsidTr="00593658">
        <w:trPr>
          <w:trHeight w:val="300"/>
          <w:trPrChange w:id="25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5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0E60F4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26" w:type="dxa"/>
            <w:noWrap/>
            <w:hideMark/>
            <w:tcPrChange w:id="25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4E4483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Исаков Абдукарим Хабибович</w:t>
            </w:r>
          </w:p>
        </w:tc>
        <w:tc>
          <w:tcPr>
            <w:tcW w:w="3607" w:type="dxa"/>
            <w:noWrap/>
            <w:hideMark/>
            <w:tcPrChange w:id="26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4B26B4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Тляратинский 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"Тохотинская СОШ"</w:t>
            </w:r>
          </w:p>
        </w:tc>
        <w:tc>
          <w:tcPr>
            <w:tcW w:w="2481" w:type="dxa"/>
            <w:noWrap/>
            <w:hideMark/>
            <w:tcPrChange w:id="26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BC93BD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математики</w:t>
            </w:r>
          </w:p>
        </w:tc>
      </w:tr>
      <w:tr w:rsidR="00174EC9" w:rsidRPr="00DC12E6" w14:paraId="402BB492" w14:textId="77777777" w:rsidTr="00593658">
        <w:trPr>
          <w:trHeight w:val="300"/>
          <w:trPrChange w:id="26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6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CEABB7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26" w:type="dxa"/>
            <w:noWrap/>
            <w:hideMark/>
            <w:tcPrChange w:id="26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4262D4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Рагимханова Перзет Магомедэминовна</w:t>
            </w:r>
          </w:p>
        </w:tc>
        <w:tc>
          <w:tcPr>
            <w:tcW w:w="3607" w:type="dxa"/>
            <w:noWrap/>
            <w:hideMark/>
            <w:tcPrChange w:id="26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7A4CCF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Магарамкентский 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"Хорельская СОШ"</w:t>
            </w:r>
          </w:p>
        </w:tc>
        <w:tc>
          <w:tcPr>
            <w:tcW w:w="2481" w:type="dxa"/>
            <w:noWrap/>
            <w:hideMark/>
            <w:tcPrChange w:id="26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8592D4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6DF1C1DB" w14:textId="77777777" w:rsidTr="00593658">
        <w:trPr>
          <w:trHeight w:val="300"/>
          <w:trPrChange w:id="26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6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7BB177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26" w:type="dxa"/>
            <w:noWrap/>
            <w:hideMark/>
            <w:tcPrChange w:id="26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F7FDC3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Сейидова Наида Исабеговна</w:t>
            </w:r>
          </w:p>
        </w:tc>
        <w:tc>
          <w:tcPr>
            <w:tcW w:w="3607" w:type="dxa"/>
            <w:noWrap/>
            <w:hideMark/>
            <w:tcPrChange w:id="27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72FF55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Магарамкентский 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"Хорельская СОШ "</w:t>
            </w:r>
          </w:p>
        </w:tc>
        <w:tc>
          <w:tcPr>
            <w:tcW w:w="2481" w:type="dxa"/>
            <w:noWrap/>
            <w:hideMark/>
            <w:tcPrChange w:id="27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5E499E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музыки</w:t>
            </w:r>
          </w:p>
        </w:tc>
      </w:tr>
      <w:tr w:rsidR="00174EC9" w:rsidRPr="00DC12E6" w14:paraId="17CFA792" w14:textId="77777777" w:rsidTr="00593658">
        <w:trPr>
          <w:trHeight w:val="300"/>
          <w:trPrChange w:id="27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7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EA6E79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26" w:type="dxa"/>
            <w:noWrap/>
            <w:hideMark/>
            <w:tcPrChange w:id="27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40E8D0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Керимова Зияфет Гасановна</w:t>
            </w:r>
          </w:p>
        </w:tc>
        <w:tc>
          <w:tcPr>
            <w:tcW w:w="3607" w:type="dxa"/>
            <w:noWrap/>
            <w:hideMark/>
            <w:tcPrChange w:id="27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D44256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Дербентский 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"Геджухская СОШ"</w:t>
            </w:r>
          </w:p>
        </w:tc>
        <w:tc>
          <w:tcPr>
            <w:tcW w:w="2481" w:type="dxa"/>
            <w:noWrap/>
            <w:hideMark/>
            <w:tcPrChange w:id="27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A5C73B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040596FA" w14:textId="77777777" w:rsidTr="00593658">
        <w:trPr>
          <w:trHeight w:val="300"/>
          <w:trPrChange w:id="27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7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45C441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26" w:type="dxa"/>
            <w:noWrap/>
            <w:hideMark/>
            <w:tcPrChange w:id="27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2ACD4B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Чулаева Яхсат Османовна</w:t>
            </w:r>
          </w:p>
        </w:tc>
        <w:tc>
          <w:tcPr>
            <w:tcW w:w="3607" w:type="dxa"/>
            <w:noWrap/>
            <w:hideMark/>
            <w:tcPrChange w:id="28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B6A1AD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"СОШ №12 им. Л. Н. Толстого"</w:t>
            </w:r>
          </w:p>
        </w:tc>
        <w:tc>
          <w:tcPr>
            <w:tcW w:w="2481" w:type="dxa"/>
            <w:noWrap/>
            <w:hideMark/>
            <w:tcPrChange w:id="28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094B58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31EB7121" w14:textId="77777777" w:rsidTr="00593658">
        <w:trPr>
          <w:trHeight w:val="300"/>
          <w:trPrChange w:id="28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8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57DA38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26" w:type="dxa"/>
            <w:noWrap/>
            <w:hideMark/>
            <w:tcPrChange w:id="28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FF6458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Имамкулиева Тамиле Ризвановна</w:t>
            </w:r>
          </w:p>
        </w:tc>
        <w:tc>
          <w:tcPr>
            <w:tcW w:w="3607" w:type="dxa"/>
            <w:noWrap/>
            <w:hideMark/>
            <w:tcPrChange w:id="28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5D7538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Табасаранский 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"Марагинская СОШ №2"</w:t>
            </w:r>
          </w:p>
        </w:tc>
        <w:tc>
          <w:tcPr>
            <w:tcW w:w="2481" w:type="dxa"/>
            <w:noWrap/>
            <w:hideMark/>
            <w:tcPrChange w:id="28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0ACD81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48585ABA" w14:textId="77777777" w:rsidTr="00593658">
        <w:trPr>
          <w:trHeight w:val="300"/>
          <w:trPrChange w:id="28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8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05FD96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26" w:type="dxa"/>
            <w:noWrap/>
            <w:hideMark/>
            <w:tcPrChange w:id="28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8250DA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Адамова Хава Алиевна</w:t>
            </w:r>
          </w:p>
        </w:tc>
        <w:tc>
          <w:tcPr>
            <w:tcW w:w="3607" w:type="dxa"/>
            <w:noWrap/>
            <w:hideMark/>
            <w:tcPrChange w:id="29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0899E7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МКОУ "С(К)ОШИ I-вида"</w:t>
            </w:r>
          </w:p>
        </w:tc>
        <w:tc>
          <w:tcPr>
            <w:tcW w:w="2481" w:type="dxa"/>
            <w:noWrap/>
            <w:hideMark/>
            <w:tcPrChange w:id="29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A90995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учитель-дефектолог</w:t>
            </w:r>
          </w:p>
        </w:tc>
      </w:tr>
      <w:tr w:rsidR="00174EC9" w:rsidRPr="00DC12E6" w14:paraId="7A5CB424" w14:textId="77777777" w:rsidTr="00593658">
        <w:trPr>
          <w:trHeight w:val="300"/>
          <w:trPrChange w:id="29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9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009D788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26" w:type="dxa"/>
            <w:noWrap/>
            <w:hideMark/>
            <w:tcPrChange w:id="29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425762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Гасанова Салихат  Ашурбеговна</w:t>
            </w:r>
          </w:p>
        </w:tc>
        <w:tc>
          <w:tcPr>
            <w:tcW w:w="3607" w:type="dxa"/>
            <w:noWrap/>
            <w:hideMark/>
            <w:tcPrChange w:id="29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C33CA2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Хасавюртовский 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"Сулевкентская СОШ им. С.А. Абдуллаева"</w:t>
            </w:r>
          </w:p>
        </w:tc>
        <w:tc>
          <w:tcPr>
            <w:tcW w:w="2481" w:type="dxa"/>
            <w:noWrap/>
            <w:hideMark/>
            <w:tcPrChange w:id="29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9E03BA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иност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нных языков</w:t>
            </w:r>
          </w:p>
        </w:tc>
      </w:tr>
      <w:tr w:rsidR="00174EC9" w:rsidRPr="00DC12E6" w14:paraId="15299629" w14:textId="77777777" w:rsidTr="00593658">
        <w:trPr>
          <w:trHeight w:val="300"/>
          <w:trPrChange w:id="29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29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177BC0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26" w:type="dxa"/>
            <w:noWrap/>
            <w:hideMark/>
            <w:tcPrChange w:id="29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97647C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Абдурахманов Рамазан Ибрагимович</w:t>
            </w:r>
          </w:p>
        </w:tc>
        <w:tc>
          <w:tcPr>
            <w:tcW w:w="3607" w:type="dxa"/>
            <w:noWrap/>
            <w:hideMark/>
            <w:tcPrChange w:id="30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9AC0C8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Тляратинский 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"Тохотинская СОШ"</w:t>
            </w:r>
          </w:p>
        </w:tc>
        <w:tc>
          <w:tcPr>
            <w:tcW w:w="2481" w:type="dxa"/>
            <w:noWrap/>
            <w:hideMark/>
            <w:tcPrChange w:id="30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868BD0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64BA1B7D" w14:textId="77777777" w:rsidTr="00593658">
        <w:trPr>
          <w:trHeight w:val="300"/>
          <w:trPrChange w:id="30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0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7724EB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26" w:type="dxa"/>
            <w:noWrap/>
            <w:hideMark/>
            <w:tcPrChange w:id="30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743195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Кубатова Раисат Кубатовна</w:t>
            </w:r>
          </w:p>
        </w:tc>
        <w:tc>
          <w:tcPr>
            <w:tcW w:w="3607" w:type="dxa"/>
            <w:noWrap/>
            <w:hideMark/>
            <w:tcPrChange w:id="30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4314F9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Каякентский 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"Каранаульская СОШ"</w:t>
            </w:r>
          </w:p>
        </w:tc>
        <w:tc>
          <w:tcPr>
            <w:tcW w:w="2481" w:type="dxa"/>
            <w:noWrap/>
            <w:hideMark/>
            <w:tcPrChange w:id="30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2C82ED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3A1130E0" w14:textId="77777777" w:rsidTr="00593658">
        <w:trPr>
          <w:trHeight w:val="300"/>
          <w:trPrChange w:id="30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0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2BD706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26" w:type="dxa"/>
            <w:noWrap/>
            <w:hideMark/>
            <w:tcPrChange w:id="30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88D67F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Арсланбекова Умужат Загировна</w:t>
            </w:r>
          </w:p>
        </w:tc>
        <w:tc>
          <w:tcPr>
            <w:tcW w:w="3607" w:type="dxa"/>
            <w:noWrap/>
            <w:hideMark/>
            <w:tcPrChange w:id="31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3DA856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Каякентский 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"Джаванкентская СОШ"</w:t>
            </w:r>
          </w:p>
        </w:tc>
        <w:tc>
          <w:tcPr>
            <w:tcW w:w="2481" w:type="dxa"/>
            <w:noWrap/>
            <w:hideMark/>
            <w:tcPrChange w:id="31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13CF1B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английского языка</w:t>
            </w:r>
          </w:p>
        </w:tc>
      </w:tr>
      <w:tr w:rsidR="00174EC9" w:rsidRPr="00DC12E6" w14:paraId="08C232D5" w14:textId="77777777" w:rsidTr="00593658">
        <w:trPr>
          <w:trHeight w:val="300"/>
          <w:trPrChange w:id="31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1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408CDAD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26" w:type="dxa"/>
            <w:noWrap/>
            <w:hideMark/>
            <w:tcPrChange w:id="31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6B43F4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Гаджиев Магомед Кулизанович</w:t>
            </w:r>
          </w:p>
        </w:tc>
        <w:tc>
          <w:tcPr>
            <w:tcW w:w="3607" w:type="dxa"/>
            <w:noWrap/>
            <w:hideMark/>
            <w:tcPrChange w:id="31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BED349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Тляратинский 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"Тохотинская СОШ"</w:t>
            </w:r>
          </w:p>
        </w:tc>
        <w:tc>
          <w:tcPr>
            <w:tcW w:w="2481" w:type="dxa"/>
            <w:noWrap/>
            <w:hideMark/>
            <w:tcPrChange w:id="31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607EAA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027A1A" w14:paraId="7DC64B0F" w14:textId="77777777" w:rsidTr="00593658">
        <w:trPr>
          <w:trHeight w:val="300"/>
          <w:trPrChange w:id="31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1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D24DC43" w14:textId="77777777" w:rsidR="00174EC9" w:rsidRPr="00391393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26" w:type="dxa"/>
            <w:noWrap/>
            <w:hideMark/>
            <w:tcPrChange w:id="31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A22C9BD" w14:textId="77777777" w:rsidR="00174EC9" w:rsidRPr="00391393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Кадырова Патимат Алисолтановна</w:t>
            </w:r>
          </w:p>
        </w:tc>
        <w:tc>
          <w:tcPr>
            <w:tcW w:w="3607" w:type="dxa"/>
            <w:noWrap/>
            <w:hideMark/>
            <w:tcPrChange w:id="32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3A21182" w14:textId="77777777" w:rsidR="00174EC9" w:rsidRPr="00027A1A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Каякентский </w:t>
            </w:r>
            <w:r w:rsidR="00027A1A" w:rsidRP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р-н</w:t>
            </w:r>
            <w:r w:rsidRP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"Карана</w:t>
            </w:r>
            <w:r w:rsid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йа</w:t>
            </w:r>
            <w:r w:rsidRP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ульская СОШ"</w:t>
            </w:r>
          </w:p>
        </w:tc>
        <w:tc>
          <w:tcPr>
            <w:tcW w:w="2481" w:type="dxa"/>
            <w:noWrap/>
            <w:hideMark/>
            <w:tcPrChange w:id="32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B866465" w14:textId="77777777" w:rsidR="00174EC9" w:rsidRPr="00027A1A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физики</w:t>
            </w:r>
          </w:p>
        </w:tc>
      </w:tr>
      <w:tr w:rsidR="00174EC9" w:rsidRPr="00DC12E6" w14:paraId="13AB9EF2" w14:textId="77777777" w:rsidTr="00593658">
        <w:trPr>
          <w:trHeight w:val="300"/>
          <w:trPrChange w:id="32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2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B3A6C8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26" w:type="dxa"/>
            <w:noWrap/>
            <w:hideMark/>
            <w:tcPrChange w:id="32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B61FDB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Османова Барият Гаджиевна</w:t>
            </w:r>
          </w:p>
        </w:tc>
        <w:tc>
          <w:tcPr>
            <w:tcW w:w="3607" w:type="dxa"/>
            <w:noWrap/>
            <w:hideMark/>
            <w:tcPrChange w:id="32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94F0F54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"Каранаульская СОШ"</w:t>
            </w:r>
          </w:p>
        </w:tc>
        <w:tc>
          <w:tcPr>
            <w:tcW w:w="2481" w:type="dxa"/>
            <w:noWrap/>
            <w:hideMark/>
            <w:tcPrChange w:id="32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90BC5A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24E3EEF8" w14:textId="77777777" w:rsidTr="00593658">
        <w:trPr>
          <w:trHeight w:val="300"/>
          <w:trPrChange w:id="32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2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9FD719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26" w:type="dxa"/>
            <w:noWrap/>
            <w:hideMark/>
            <w:tcPrChange w:id="32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AFCB41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Махмудинова Надира Азизулаховна</w:t>
            </w:r>
          </w:p>
        </w:tc>
        <w:tc>
          <w:tcPr>
            <w:tcW w:w="3607" w:type="dxa"/>
            <w:noWrap/>
            <w:hideMark/>
            <w:tcPrChange w:id="33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B9562D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F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мкентский р-н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"Целегюнская СОШ"</w:t>
            </w:r>
          </w:p>
        </w:tc>
        <w:tc>
          <w:tcPr>
            <w:tcW w:w="2481" w:type="dxa"/>
            <w:noWrap/>
            <w:hideMark/>
            <w:tcPrChange w:id="33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CFEC54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английского языка</w:t>
            </w:r>
          </w:p>
        </w:tc>
      </w:tr>
      <w:tr w:rsidR="00174EC9" w:rsidRPr="00DC12E6" w14:paraId="1265F6DE" w14:textId="77777777" w:rsidTr="00593658">
        <w:trPr>
          <w:trHeight w:val="300"/>
          <w:trPrChange w:id="33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3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7536B5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26" w:type="dxa"/>
            <w:noWrap/>
            <w:hideMark/>
            <w:tcPrChange w:id="33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64910B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Идрисова Марьян Медетова </w:t>
            </w:r>
          </w:p>
        </w:tc>
        <w:tc>
          <w:tcPr>
            <w:tcW w:w="3607" w:type="dxa"/>
            <w:noWrap/>
            <w:hideMark/>
            <w:tcPrChange w:id="33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C1313D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МБОУ "СОШ №4"</w:t>
            </w:r>
          </w:p>
        </w:tc>
        <w:tc>
          <w:tcPr>
            <w:tcW w:w="2481" w:type="dxa"/>
            <w:noWrap/>
            <w:hideMark/>
            <w:tcPrChange w:id="33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2ED3DB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биологии</w:t>
            </w:r>
          </w:p>
        </w:tc>
      </w:tr>
      <w:tr w:rsidR="00174EC9" w:rsidRPr="00DC12E6" w14:paraId="55EBD973" w14:textId="77777777" w:rsidTr="00593658">
        <w:trPr>
          <w:trHeight w:val="300"/>
          <w:trPrChange w:id="33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3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CBC648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626" w:type="dxa"/>
            <w:noWrap/>
            <w:hideMark/>
            <w:tcPrChange w:id="33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268C27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Алиева Светлана Сейфединовна</w:t>
            </w:r>
          </w:p>
        </w:tc>
        <w:tc>
          <w:tcPr>
            <w:tcW w:w="3607" w:type="dxa"/>
            <w:noWrap/>
            <w:hideMark/>
            <w:tcPrChange w:id="34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7F9372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Хивский р., МКОУ "Кутульская СОШ"</w:t>
            </w:r>
          </w:p>
        </w:tc>
        <w:tc>
          <w:tcPr>
            <w:tcW w:w="2481" w:type="dxa"/>
            <w:noWrap/>
            <w:hideMark/>
            <w:tcPrChange w:id="34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EC5D0E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7F95D73D" w14:textId="77777777" w:rsidTr="00593658">
        <w:trPr>
          <w:trHeight w:val="300"/>
          <w:trPrChange w:id="34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4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401FF1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626" w:type="dxa"/>
            <w:noWrap/>
            <w:hideMark/>
            <w:tcPrChange w:id="34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BA33DC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Тагибекова Фаиза Тагировна</w:t>
            </w:r>
          </w:p>
        </w:tc>
        <w:tc>
          <w:tcPr>
            <w:tcW w:w="3607" w:type="dxa"/>
            <w:noWrap/>
            <w:hideMark/>
            <w:tcPrChange w:id="34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085551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Курахский р., МКОУ "Кутульская СОШ"</w:t>
            </w:r>
          </w:p>
        </w:tc>
        <w:tc>
          <w:tcPr>
            <w:tcW w:w="2481" w:type="dxa"/>
            <w:noWrap/>
            <w:hideMark/>
            <w:tcPrChange w:id="34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61DC83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1238E4FA" w14:textId="77777777" w:rsidTr="00593658">
        <w:trPr>
          <w:trHeight w:val="300"/>
          <w:trPrChange w:id="34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4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26F3E6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626" w:type="dxa"/>
            <w:noWrap/>
            <w:hideMark/>
            <w:tcPrChange w:id="34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0B9464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Абдулмуслимова Зарема Насрудиновна</w:t>
            </w:r>
          </w:p>
        </w:tc>
        <w:tc>
          <w:tcPr>
            <w:tcW w:w="3607" w:type="dxa"/>
            <w:noWrap/>
            <w:hideMark/>
            <w:tcPrChange w:id="35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ECA550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"СОШ 16"</w:t>
            </w:r>
          </w:p>
        </w:tc>
        <w:tc>
          <w:tcPr>
            <w:tcW w:w="2481" w:type="dxa"/>
            <w:noWrap/>
            <w:hideMark/>
            <w:tcPrChange w:id="35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32DE1B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190C9510" w14:textId="77777777" w:rsidTr="00593658">
        <w:trPr>
          <w:trHeight w:val="300"/>
          <w:trPrChange w:id="35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5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BB506D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626" w:type="dxa"/>
            <w:noWrap/>
            <w:hideMark/>
            <w:tcPrChange w:id="35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AD4438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Апазова Татьяна Бой-Алиевна</w:t>
            </w:r>
          </w:p>
        </w:tc>
        <w:tc>
          <w:tcPr>
            <w:tcW w:w="3607" w:type="dxa"/>
            <w:noWrap/>
            <w:hideMark/>
            <w:tcPrChange w:id="35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C2FF26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Ногайский р., МКОУ "Терекли-Мектебская СОШ им. Кадрии"</w:t>
            </w:r>
          </w:p>
        </w:tc>
        <w:tc>
          <w:tcPr>
            <w:tcW w:w="2481" w:type="dxa"/>
            <w:noWrap/>
            <w:hideMark/>
            <w:tcPrChange w:id="35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67246A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3E0841EA" w14:textId="77777777" w:rsidTr="00593658">
        <w:trPr>
          <w:trHeight w:val="300"/>
          <w:trPrChange w:id="35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5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2BF42F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626" w:type="dxa"/>
            <w:noWrap/>
            <w:hideMark/>
            <w:tcPrChange w:id="35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E796B8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Дагларова Назлухан Гаджирагимовна</w:t>
            </w:r>
          </w:p>
        </w:tc>
        <w:tc>
          <w:tcPr>
            <w:tcW w:w="3607" w:type="dxa"/>
            <w:noWrap/>
            <w:hideMark/>
            <w:tcPrChange w:id="36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31FEE4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Ахтынский р., МКДОУ "Хрюгский детский сад "Соколенок"</w:t>
            </w:r>
          </w:p>
        </w:tc>
        <w:tc>
          <w:tcPr>
            <w:tcW w:w="2481" w:type="dxa"/>
            <w:noWrap/>
            <w:hideMark/>
            <w:tcPrChange w:id="36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B05869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526061F5" w14:textId="77777777" w:rsidTr="00593658">
        <w:trPr>
          <w:trHeight w:val="300"/>
          <w:trPrChange w:id="36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6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DD594A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26" w:type="dxa"/>
            <w:noWrap/>
            <w:hideMark/>
            <w:tcPrChange w:id="36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5B4EB6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Маммаева Зарема Магомедмустафаевна</w:t>
            </w:r>
          </w:p>
        </w:tc>
        <w:tc>
          <w:tcPr>
            <w:tcW w:w="3607" w:type="dxa"/>
            <w:noWrap/>
            <w:hideMark/>
            <w:tcPrChange w:id="36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8B7268E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Левашинский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"Верхне-Убекинская СОШ"</w:t>
            </w:r>
          </w:p>
        </w:tc>
        <w:tc>
          <w:tcPr>
            <w:tcW w:w="2481" w:type="dxa"/>
            <w:noWrap/>
            <w:hideMark/>
            <w:tcPrChange w:id="36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54EFD8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географии</w:t>
            </w:r>
          </w:p>
        </w:tc>
      </w:tr>
      <w:tr w:rsidR="00174EC9" w:rsidRPr="00DC12E6" w14:paraId="45EF16EE" w14:textId="77777777" w:rsidTr="00593658">
        <w:trPr>
          <w:trHeight w:val="300"/>
          <w:trPrChange w:id="36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6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69AC5E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626" w:type="dxa"/>
            <w:noWrap/>
            <w:hideMark/>
            <w:tcPrChange w:id="36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AA6F6D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Сулейманова Минаханум Хамамедовна</w:t>
            </w:r>
          </w:p>
        </w:tc>
        <w:tc>
          <w:tcPr>
            <w:tcW w:w="3607" w:type="dxa"/>
            <w:noWrap/>
            <w:hideMark/>
            <w:tcPrChange w:id="37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258CB0F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"Хапильская СОШ им. М.Т. Рахметова"</w:t>
            </w:r>
          </w:p>
        </w:tc>
        <w:tc>
          <w:tcPr>
            <w:tcW w:w="2481" w:type="dxa"/>
            <w:noWrap/>
            <w:hideMark/>
            <w:tcPrChange w:id="37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372CB5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5D59E0F1" w14:textId="77777777" w:rsidTr="00593658">
        <w:trPr>
          <w:trHeight w:val="300"/>
          <w:trPrChange w:id="37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7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004F71E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26" w:type="dxa"/>
            <w:noWrap/>
            <w:hideMark/>
            <w:tcPrChange w:id="37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2D111F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Макатова Медине Мустафаевна</w:t>
            </w:r>
          </w:p>
        </w:tc>
        <w:tc>
          <w:tcPr>
            <w:tcW w:w="3607" w:type="dxa"/>
            <w:noWrap/>
            <w:hideMark/>
            <w:tcPrChange w:id="37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9AB1E47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Ахтынский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"Калукская СОШ"</w:t>
            </w:r>
          </w:p>
        </w:tc>
        <w:tc>
          <w:tcPr>
            <w:tcW w:w="2481" w:type="dxa"/>
            <w:noWrap/>
            <w:hideMark/>
            <w:tcPrChange w:id="37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4B5611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физики</w:t>
            </w:r>
          </w:p>
        </w:tc>
      </w:tr>
      <w:tr w:rsidR="00174EC9" w:rsidRPr="00DC12E6" w14:paraId="6D93F9FB" w14:textId="77777777" w:rsidTr="00593658">
        <w:trPr>
          <w:trHeight w:val="300"/>
          <w:trPrChange w:id="37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7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C17673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626" w:type="dxa"/>
            <w:noWrap/>
            <w:hideMark/>
            <w:tcPrChange w:id="37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8E05DB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Бекбулатов Идрис Ильясович</w:t>
            </w:r>
          </w:p>
        </w:tc>
        <w:tc>
          <w:tcPr>
            <w:tcW w:w="3607" w:type="dxa"/>
            <w:noWrap/>
            <w:hideMark/>
            <w:tcPrChange w:id="38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276EA34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74EC9" w:rsidRP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r w:rsidR="00391393" w:rsidRP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Каякентская </w:t>
            </w:r>
            <w:r w:rsidR="00174EC9" w:rsidRP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№3"</w:t>
            </w:r>
          </w:p>
        </w:tc>
        <w:tc>
          <w:tcPr>
            <w:tcW w:w="2481" w:type="dxa"/>
            <w:noWrap/>
            <w:hideMark/>
            <w:tcPrChange w:id="38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703886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технологии</w:t>
            </w:r>
          </w:p>
        </w:tc>
      </w:tr>
      <w:tr w:rsidR="00174EC9" w:rsidRPr="00DC12E6" w14:paraId="7DF941F3" w14:textId="77777777" w:rsidTr="00593658">
        <w:trPr>
          <w:trHeight w:val="300"/>
          <w:trPrChange w:id="38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8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0E9FEF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26" w:type="dxa"/>
            <w:noWrap/>
            <w:hideMark/>
            <w:tcPrChange w:id="38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BE7B32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Абдулаева Людмила Сергеевна</w:t>
            </w:r>
          </w:p>
        </w:tc>
        <w:tc>
          <w:tcPr>
            <w:tcW w:w="3607" w:type="dxa"/>
            <w:noWrap/>
            <w:hideMark/>
            <w:tcPrChange w:id="38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2CFF1EC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Кизилюртовский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"Кульзебская СОШ"</w:t>
            </w:r>
          </w:p>
        </w:tc>
        <w:tc>
          <w:tcPr>
            <w:tcW w:w="2481" w:type="dxa"/>
            <w:noWrap/>
            <w:hideMark/>
            <w:tcPrChange w:id="38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E80CB0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математики</w:t>
            </w:r>
          </w:p>
        </w:tc>
      </w:tr>
      <w:tr w:rsidR="00174EC9" w:rsidRPr="00DC12E6" w14:paraId="56C18816" w14:textId="77777777" w:rsidTr="00593658">
        <w:trPr>
          <w:trHeight w:val="300"/>
          <w:trPrChange w:id="38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8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E63FDE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626" w:type="dxa"/>
            <w:noWrap/>
            <w:hideMark/>
            <w:tcPrChange w:id="38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D0FDBF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Кистаман Гасановна</w:t>
            </w:r>
          </w:p>
        </w:tc>
        <w:tc>
          <w:tcPr>
            <w:tcW w:w="3607" w:type="dxa"/>
            <w:noWrap/>
            <w:hideMark/>
            <w:tcPrChange w:id="39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4772951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"Карана</w:t>
            </w:r>
            <w:r w:rsid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йа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ульская СОШ"</w:t>
            </w:r>
          </w:p>
        </w:tc>
        <w:tc>
          <w:tcPr>
            <w:tcW w:w="2481" w:type="dxa"/>
            <w:noWrap/>
            <w:hideMark/>
            <w:tcPrChange w:id="39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A78C8F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ИЗО</w:t>
            </w:r>
          </w:p>
        </w:tc>
      </w:tr>
      <w:tr w:rsidR="00174EC9" w:rsidRPr="00DC12E6" w14:paraId="2566ACAE" w14:textId="77777777" w:rsidTr="00593658">
        <w:trPr>
          <w:trHeight w:val="300"/>
          <w:trPrChange w:id="39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9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98E993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626" w:type="dxa"/>
            <w:noWrap/>
            <w:hideMark/>
            <w:tcPrChange w:id="39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E98E26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Чопавова Раисат Абитовна</w:t>
            </w:r>
          </w:p>
        </w:tc>
        <w:tc>
          <w:tcPr>
            <w:tcW w:w="3607" w:type="dxa"/>
            <w:noWrap/>
            <w:hideMark/>
            <w:tcPrChange w:id="39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A32097E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"Каранаульская СОШ"</w:t>
            </w:r>
          </w:p>
        </w:tc>
        <w:tc>
          <w:tcPr>
            <w:tcW w:w="2481" w:type="dxa"/>
            <w:noWrap/>
            <w:hideMark/>
            <w:tcPrChange w:id="39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CA3079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2A9EDFD6" w14:textId="77777777" w:rsidTr="00593658">
        <w:trPr>
          <w:trHeight w:val="300"/>
          <w:trPrChange w:id="39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39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EFB68F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26" w:type="dxa"/>
            <w:noWrap/>
            <w:hideMark/>
            <w:tcPrChange w:id="39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DF7098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Гаджикеримова Калимат Ханмагомедовна</w:t>
            </w:r>
          </w:p>
        </w:tc>
        <w:tc>
          <w:tcPr>
            <w:tcW w:w="3607" w:type="dxa"/>
            <w:noWrap/>
            <w:hideMark/>
            <w:tcPrChange w:id="40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935374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МБОУ "СОШ №9"</w:t>
            </w:r>
          </w:p>
        </w:tc>
        <w:tc>
          <w:tcPr>
            <w:tcW w:w="2481" w:type="dxa"/>
            <w:noWrap/>
            <w:hideMark/>
            <w:tcPrChange w:id="40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996008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7EC33878" w14:textId="77777777" w:rsidTr="00593658">
        <w:trPr>
          <w:trHeight w:val="300"/>
          <w:trPrChange w:id="40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0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BFDCF5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26" w:type="dxa"/>
            <w:noWrap/>
            <w:hideMark/>
            <w:tcPrChange w:id="40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307F1B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Гюламетова Наиля Шакировна</w:t>
            </w:r>
          </w:p>
        </w:tc>
        <w:tc>
          <w:tcPr>
            <w:tcW w:w="3607" w:type="dxa"/>
            <w:noWrap/>
            <w:hideMark/>
            <w:tcPrChange w:id="40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2D16475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Ахтынский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"Ново-Усурская СОШ"</w:t>
            </w:r>
          </w:p>
        </w:tc>
        <w:tc>
          <w:tcPr>
            <w:tcW w:w="2481" w:type="dxa"/>
            <w:noWrap/>
            <w:hideMark/>
            <w:tcPrChange w:id="40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607A7F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662F8962" w14:textId="77777777" w:rsidTr="00593658">
        <w:trPr>
          <w:trHeight w:val="300"/>
          <w:trPrChange w:id="40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0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25A44F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626" w:type="dxa"/>
            <w:noWrap/>
            <w:hideMark/>
            <w:tcPrChange w:id="40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C14647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Алиева Хава Тажидиновна</w:t>
            </w:r>
          </w:p>
        </w:tc>
        <w:tc>
          <w:tcPr>
            <w:tcW w:w="3607" w:type="dxa"/>
            <w:noWrap/>
            <w:hideMark/>
            <w:tcPrChange w:id="41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55EED91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"Кутульская СОШ"</w:t>
            </w:r>
          </w:p>
        </w:tc>
        <w:tc>
          <w:tcPr>
            <w:tcW w:w="2481" w:type="dxa"/>
            <w:noWrap/>
            <w:hideMark/>
            <w:tcPrChange w:id="41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5CCA05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511B1EF3" w14:textId="77777777" w:rsidTr="00593658">
        <w:trPr>
          <w:trHeight w:val="300"/>
          <w:trPrChange w:id="41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1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48B670C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626" w:type="dxa"/>
            <w:noWrap/>
            <w:hideMark/>
            <w:tcPrChange w:id="41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A109B7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Тагиев Мурадик Юсуфович</w:t>
            </w:r>
          </w:p>
        </w:tc>
        <w:tc>
          <w:tcPr>
            <w:tcW w:w="3607" w:type="dxa"/>
            <w:noWrap/>
            <w:hideMark/>
            <w:tcPrChange w:id="41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A2A0286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"Кутульская СОШ"</w:t>
            </w:r>
          </w:p>
        </w:tc>
        <w:tc>
          <w:tcPr>
            <w:tcW w:w="2481" w:type="dxa"/>
            <w:noWrap/>
            <w:hideMark/>
            <w:tcPrChange w:id="41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8AF88A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физической культуры</w:t>
            </w:r>
          </w:p>
        </w:tc>
      </w:tr>
      <w:tr w:rsidR="00174EC9" w:rsidRPr="00DC12E6" w14:paraId="718C8B96" w14:textId="77777777" w:rsidTr="00593658">
        <w:trPr>
          <w:trHeight w:val="300"/>
          <w:trPrChange w:id="41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1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87F42C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26" w:type="dxa"/>
            <w:noWrap/>
            <w:hideMark/>
            <w:tcPrChange w:id="41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531480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Карагадаева Эльфрида Мевлюдиновна</w:t>
            </w:r>
          </w:p>
        </w:tc>
        <w:tc>
          <w:tcPr>
            <w:tcW w:w="3607" w:type="dxa"/>
            <w:noWrap/>
            <w:hideMark/>
            <w:tcPrChange w:id="42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EA4DA75" w14:textId="77777777" w:rsidR="00174EC9" w:rsidRPr="00DC12E6" w:rsidRDefault="00027A1A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Стальский р., МКОУ "</w:t>
            </w:r>
            <w:r w:rsidR="00391393" w:rsidRP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Орта</w:t>
            </w:r>
            <w:r w:rsidR="00174EC9" w:rsidRP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стальская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2481" w:type="dxa"/>
            <w:noWrap/>
            <w:hideMark/>
            <w:tcPrChange w:id="42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55D90E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51C7CE03" w14:textId="77777777" w:rsidTr="00593658">
        <w:trPr>
          <w:trHeight w:val="300"/>
          <w:trPrChange w:id="42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2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7D3F6F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2626" w:type="dxa"/>
            <w:noWrap/>
            <w:hideMark/>
            <w:tcPrChange w:id="42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9B7781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Кадимова Карина Суфяновна</w:t>
            </w:r>
          </w:p>
        </w:tc>
        <w:tc>
          <w:tcPr>
            <w:tcW w:w="3607" w:type="dxa"/>
            <w:noWrap/>
            <w:hideMark/>
            <w:tcPrChange w:id="42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E85FF70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Ахтынский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"Луткунская СОШ"</w:t>
            </w:r>
          </w:p>
        </w:tc>
        <w:tc>
          <w:tcPr>
            <w:tcW w:w="2481" w:type="dxa"/>
            <w:noWrap/>
            <w:hideMark/>
            <w:tcPrChange w:id="42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5A54EA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информатики </w:t>
            </w:r>
          </w:p>
        </w:tc>
      </w:tr>
      <w:tr w:rsidR="00174EC9" w:rsidRPr="00DC12E6" w14:paraId="3327C212" w14:textId="77777777" w:rsidTr="00593658">
        <w:trPr>
          <w:trHeight w:val="300"/>
          <w:trPrChange w:id="42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2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937256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626" w:type="dxa"/>
            <w:noWrap/>
            <w:hideMark/>
            <w:tcPrChange w:id="42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3A2B1D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Корголоева Джамиля Карамодиновна</w:t>
            </w:r>
          </w:p>
        </w:tc>
        <w:tc>
          <w:tcPr>
            <w:tcW w:w="3607" w:type="dxa"/>
            <w:noWrap/>
            <w:hideMark/>
            <w:tcPrChange w:id="43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38E5636" w14:textId="77777777" w:rsidR="00174EC9" w:rsidRPr="00DC12E6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Кизилюрт, МКДОУ "ЦРР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детский сад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№6 "Чебурашка"</w:t>
            </w:r>
          </w:p>
        </w:tc>
        <w:tc>
          <w:tcPr>
            <w:tcW w:w="2481" w:type="dxa"/>
            <w:noWrap/>
            <w:hideMark/>
            <w:tcPrChange w:id="43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68E10D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35E6C6F7" w14:textId="77777777" w:rsidTr="00593658">
        <w:trPr>
          <w:trHeight w:val="300"/>
          <w:trPrChange w:id="43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3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74D037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626" w:type="dxa"/>
            <w:noWrap/>
            <w:hideMark/>
            <w:tcPrChange w:id="43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08A6DF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Мехтиева Кистаман Магомедовна</w:t>
            </w:r>
          </w:p>
        </w:tc>
        <w:tc>
          <w:tcPr>
            <w:tcW w:w="3607" w:type="dxa"/>
            <w:noWrap/>
            <w:hideMark/>
            <w:tcPrChange w:id="43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9A90A4C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"Алходжакентская СОШ"</w:t>
            </w:r>
          </w:p>
        </w:tc>
        <w:tc>
          <w:tcPr>
            <w:tcW w:w="2481" w:type="dxa"/>
            <w:noWrap/>
            <w:hideMark/>
            <w:tcPrChange w:id="43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4FCEB9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биологии</w:t>
            </w:r>
          </w:p>
        </w:tc>
      </w:tr>
      <w:tr w:rsidR="00174EC9" w:rsidRPr="00DC12E6" w14:paraId="2F574A13" w14:textId="77777777" w:rsidTr="00593658">
        <w:trPr>
          <w:trHeight w:val="300"/>
          <w:trPrChange w:id="43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3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16BB3A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626" w:type="dxa"/>
            <w:noWrap/>
            <w:hideMark/>
            <w:tcPrChange w:id="43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BD87AF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Исабеков Мавлитдин Насруллаевич</w:t>
            </w:r>
          </w:p>
        </w:tc>
        <w:tc>
          <w:tcPr>
            <w:tcW w:w="3607" w:type="dxa"/>
            <w:noWrap/>
            <w:hideMark/>
            <w:tcPrChange w:id="44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AF23976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"Алходжакентская СОШ"</w:t>
            </w:r>
          </w:p>
        </w:tc>
        <w:tc>
          <w:tcPr>
            <w:tcW w:w="2481" w:type="dxa"/>
            <w:noWrap/>
            <w:hideMark/>
            <w:tcPrChange w:id="44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99334A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технологии</w:t>
            </w:r>
          </w:p>
        </w:tc>
      </w:tr>
      <w:tr w:rsidR="00174EC9" w:rsidRPr="00DC12E6" w14:paraId="30265C8F" w14:textId="77777777" w:rsidTr="00593658">
        <w:trPr>
          <w:trHeight w:val="300"/>
          <w:trPrChange w:id="44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4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42C1943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626" w:type="dxa"/>
            <w:noWrap/>
            <w:hideMark/>
            <w:tcPrChange w:id="44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75FEF9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Пашаева Патимат Самуруллаевна</w:t>
            </w:r>
          </w:p>
        </w:tc>
        <w:tc>
          <w:tcPr>
            <w:tcW w:w="3607" w:type="dxa"/>
            <w:noWrap/>
            <w:hideMark/>
            <w:tcPrChange w:id="44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677B6D1" w14:textId="77777777" w:rsidR="00027A1A" w:rsidRDefault="000F0C6E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Кайтагский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</w:p>
          <w:p w14:paraId="49AD61E4" w14:textId="77777777" w:rsidR="00174EC9" w:rsidRPr="00DC12E6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"Санчинская СОШ"</w:t>
            </w:r>
          </w:p>
        </w:tc>
        <w:tc>
          <w:tcPr>
            <w:tcW w:w="2481" w:type="dxa"/>
            <w:noWrap/>
            <w:hideMark/>
            <w:tcPrChange w:id="44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B914C3C" w14:textId="77777777" w:rsidR="00174EC9" w:rsidRPr="00DC12E6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истории и обществознани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</w:tr>
      <w:tr w:rsidR="00174EC9" w:rsidRPr="00DC12E6" w14:paraId="004093BF" w14:textId="77777777" w:rsidTr="00593658">
        <w:trPr>
          <w:trHeight w:val="300"/>
          <w:trPrChange w:id="44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4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4AB9ADB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626" w:type="dxa"/>
            <w:noWrap/>
            <w:hideMark/>
            <w:tcPrChange w:id="44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04A488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Ахмедова Назиля Мисировна</w:t>
            </w:r>
          </w:p>
        </w:tc>
        <w:tc>
          <w:tcPr>
            <w:tcW w:w="3607" w:type="dxa"/>
            <w:noWrap/>
            <w:hideMark/>
            <w:tcPrChange w:id="45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CCD5755" w14:textId="77777777" w:rsidR="00027A1A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Дагестанские Огни, </w:t>
            </w:r>
          </w:p>
          <w:p w14:paraId="7C9C2E1E" w14:textId="77777777" w:rsidR="00174EC9" w:rsidRPr="00DC12E6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"СОШ №4"</w:t>
            </w:r>
          </w:p>
        </w:tc>
        <w:tc>
          <w:tcPr>
            <w:tcW w:w="2481" w:type="dxa"/>
            <w:noWrap/>
            <w:hideMark/>
            <w:tcPrChange w:id="45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EA237B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английского языка</w:t>
            </w:r>
          </w:p>
        </w:tc>
      </w:tr>
      <w:tr w:rsidR="00174EC9" w:rsidRPr="00DC12E6" w14:paraId="052BDA17" w14:textId="77777777" w:rsidTr="00593658">
        <w:trPr>
          <w:trHeight w:val="300"/>
          <w:trPrChange w:id="45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5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4870AA3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626" w:type="dxa"/>
            <w:noWrap/>
            <w:hideMark/>
            <w:tcPrChange w:id="45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53E5FF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Мамедгасанова Равиля Джумшутовна</w:t>
            </w:r>
          </w:p>
        </w:tc>
        <w:tc>
          <w:tcPr>
            <w:tcW w:w="3607" w:type="dxa"/>
            <w:noWrap/>
            <w:hideMark/>
            <w:tcPrChange w:id="45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4F53FA1" w14:textId="77777777" w:rsidR="00027A1A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Дагестанские Огни, </w:t>
            </w:r>
          </w:p>
          <w:p w14:paraId="2F96F1B6" w14:textId="77777777" w:rsidR="00174EC9" w:rsidRPr="00DC12E6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"СОШ №4"</w:t>
            </w:r>
          </w:p>
        </w:tc>
        <w:tc>
          <w:tcPr>
            <w:tcW w:w="2481" w:type="dxa"/>
            <w:noWrap/>
            <w:hideMark/>
            <w:tcPrChange w:id="45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CC38E0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1925B95C" w14:textId="77777777" w:rsidTr="00593658">
        <w:trPr>
          <w:trHeight w:val="300"/>
          <w:trPrChange w:id="45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5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E5A656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626" w:type="dxa"/>
            <w:noWrap/>
            <w:hideMark/>
            <w:tcPrChange w:id="45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CF0A0A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Магарамова Замира Абейдуллаховна</w:t>
            </w:r>
          </w:p>
        </w:tc>
        <w:tc>
          <w:tcPr>
            <w:tcW w:w="3607" w:type="dxa"/>
            <w:noWrap/>
            <w:hideMark/>
            <w:tcPrChange w:id="46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64FA265" w14:textId="77777777" w:rsidR="00027A1A" w:rsidRDefault="000F0C6E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Ахтынский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1815EF69" w14:textId="77777777" w:rsidR="00174EC9" w:rsidRPr="00DC12E6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"Хкемская ООШ"</w:t>
            </w:r>
          </w:p>
        </w:tc>
        <w:tc>
          <w:tcPr>
            <w:tcW w:w="2481" w:type="dxa"/>
            <w:noWrap/>
            <w:hideMark/>
            <w:tcPrChange w:id="46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C8E462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математики</w:t>
            </w:r>
          </w:p>
        </w:tc>
      </w:tr>
      <w:tr w:rsidR="00174EC9" w:rsidRPr="00DC12E6" w14:paraId="75430CA5" w14:textId="77777777" w:rsidTr="00593658">
        <w:trPr>
          <w:trHeight w:val="300"/>
          <w:trPrChange w:id="46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6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744AF9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626" w:type="dxa"/>
            <w:noWrap/>
            <w:hideMark/>
            <w:tcPrChange w:id="46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1107A3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Абакарова Дженнет Закриевна</w:t>
            </w:r>
          </w:p>
        </w:tc>
        <w:tc>
          <w:tcPr>
            <w:tcW w:w="3607" w:type="dxa"/>
            <w:noWrap/>
            <w:hideMark/>
            <w:tcPrChange w:id="46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02E35D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"Гимназия №2 им. А.М. Сайтиева"</w:t>
            </w:r>
          </w:p>
        </w:tc>
        <w:tc>
          <w:tcPr>
            <w:tcW w:w="2481" w:type="dxa"/>
            <w:noWrap/>
            <w:hideMark/>
            <w:tcPrChange w:id="46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7D4AEC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60912225" w14:textId="77777777" w:rsidTr="00593658">
        <w:trPr>
          <w:trHeight w:val="300"/>
          <w:trPrChange w:id="46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6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84900C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626" w:type="dxa"/>
            <w:noWrap/>
            <w:hideMark/>
            <w:tcPrChange w:id="46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3B0202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Магомедова </w:t>
            </w:r>
            <w:r w:rsidRPr="0039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Султанбеги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Ахмедовна</w:t>
            </w:r>
          </w:p>
        </w:tc>
        <w:tc>
          <w:tcPr>
            <w:tcW w:w="3607" w:type="dxa"/>
            <w:noWrap/>
            <w:hideMark/>
            <w:tcPrChange w:id="47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6CD1DD3" w14:textId="77777777" w:rsidR="00174EC9" w:rsidRPr="00DC12E6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Дагестанские Огни, МБДОУ "Д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етский сад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№3 "Улыбка"</w:t>
            </w:r>
          </w:p>
        </w:tc>
        <w:tc>
          <w:tcPr>
            <w:tcW w:w="2481" w:type="dxa"/>
            <w:noWrap/>
            <w:hideMark/>
            <w:tcPrChange w:id="47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5FE1C5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505244D8" w14:textId="77777777" w:rsidTr="00593658">
        <w:trPr>
          <w:trHeight w:val="300"/>
          <w:trPrChange w:id="47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7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AD7D3A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626" w:type="dxa"/>
            <w:noWrap/>
            <w:hideMark/>
            <w:tcPrChange w:id="47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4DFDBA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Алистанова Рамиля Казимовна</w:t>
            </w:r>
          </w:p>
        </w:tc>
        <w:tc>
          <w:tcPr>
            <w:tcW w:w="3607" w:type="dxa"/>
            <w:noWrap/>
            <w:hideMark/>
            <w:tcPrChange w:id="47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AFA66AB" w14:textId="77777777" w:rsidR="00174EC9" w:rsidRPr="00DC12E6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Дагестанские Огни, МБДОУ "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Десткий сад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№3 "Улыбка"</w:t>
            </w:r>
          </w:p>
        </w:tc>
        <w:tc>
          <w:tcPr>
            <w:tcW w:w="2481" w:type="dxa"/>
            <w:noWrap/>
            <w:hideMark/>
            <w:tcPrChange w:id="47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3416F2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40F12609" w14:textId="77777777" w:rsidTr="00593658">
        <w:trPr>
          <w:trHeight w:val="300"/>
          <w:trPrChange w:id="47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7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F28013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626" w:type="dxa"/>
            <w:noWrap/>
            <w:hideMark/>
            <w:tcPrChange w:id="47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CC3604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Насрудинова Гульжанат Нурмагомедовна</w:t>
            </w:r>
          </w:p>
        </w:tc>
        <w:tc>
          <w:tcPr>
            <w:tcW w:w="3607" w:type="dxa"/>
            <w:noWrap/>
            <w:hideMark/>
            <w:tcPrChange w:id="48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E51D179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Унцукульский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"Цатанихская СОШ"</w:t>
            </w:r>
          </w:p>
        </w:tc>
        <w:tc>
          <w:tcPr>
            <w:tcW w:w="2481" w:type="dxa"/>
            <w:noWrap/>
            <w:hideMark/>
            <w:tcPrChange w:id="48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3DDD99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40728EB4" w14:textId="77777777" w:rsidTr="00593658">
        <w:trPr>
          <w:trHeight w:val="300"/>
          <w:trPrChange w:id="48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8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E4CF93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626" w:type="dxa"/>
            <w:noWrap/>
            <w:hideMark/>
            <w:tcPrChange w:id="48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A028E6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Назаралиева Заира Эльмаровна</w:t>
            </w:r>
          </w:p>
        </w:tc>
        <w:tc>
          <w:tcPr>
            <w:tcW w:w="3607" w:type="dxa"/>
            <w:noWrap/>
            <w:hideMark/>
            <w:tcPrChange w:id="48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F1EA969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Курахский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"Курахская СОШ №1"</w:t>
            </w:r>
          </w:p>
        </w:tc>
        <w:tc>
          <w:tcPr>
            <w:tcW w:w="2481" w:type="dxa"/>
            <w:noWrap/>
            <w:hideMark/>
            <w:tcPrChange w:id="48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6561BB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английского языка</w:t>
            </w:r>
          </w:p>
        </w:tc>
      </w:tr>
      <w:tr w:rsidR="00174EC9" w:rsidRPr="00DC12E6" w14:paraId="457D59DA" w14:textId="77777777" w:rsidTr="00593658">
        <w:trPr>
          <w:trHeight w:val="300"/>
          <w:trPrChange w:id="48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8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05D96AF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626" w:type="dxa"/>
            <w:noWrap/>
            <w:hideMark/>
            <w:tcPrChange w:id="48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0E8EB2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Абдурашидова Аминат Алибулатовна</w:t>
            </w:r>
          </w:p>
        </w:tc>
        <w:tc>
          <w:tcPr>
            <w:tcW w:w="3607" w:type="dxa"/>
            <w:noWrap/>
            <w:hideMark/>
            <w:tcPrChange w:id="49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2913EB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Избербаш, МКОУ "СОШ №11"</w:t>
            </w:r>
          </w:p>
        </w:tc>
        <w:tc>
          <w:tcPr>
            <w:tcW w:w="2481" w:type="dxa"/>
            <w:noWrap/>
            <w:hideMark/>
            <w:tcPrChange w:id="49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91E966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174EC9" w:rsidRPr="00DC12E6" w14:paraId="4CEEA454" w14:textId="77777777" w:rsidTr="00593658">
        <w:trPr>
          <w:trHeight w:val="300"/>
          <w:trPrChange w:id="49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9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4ECDC9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626" w:type="dxa"/>
            <w:noWrap/>
            <w:hideMark/>
            <w:tcPrChange w:id="49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DD8887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Гаджиибрагимова Селимат Гаджиибрагимовна</w:t>
            </w:r>
          </w:p>
        </w:tc>
        <w:tc>
          <w:tcPr>
            <w:tcW w:w="3607" w:type="dxa"/>
            <w:noWrap/>
            <w:hideMark/>
            <w:tcPrChange w:id="49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6F73862" w14:textId="77777777" w:rsidR="00027A1A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Дагестанские Огни, </w:t>
            </w:r>
          </w:p>
          <w:p w14:paraId="453ADF91" w14:textId="77777777" w:rsidR="00174EC9" w:rsidRPr="00DC12E6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"СОШ №4"</w:t>
            </w:r>
          </w:p>
        </w:tc>
        <w:tc>
          <w:tcPr>
            <w:tcW w:w="2481" w:type="dxa"/>
            <w:noWrap/>
            <w:hideMark/>
            <w:tcPrChange w:id="49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E9FA0F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английского языка</w:t>
            </w:r>
          </w:p>
        </w:tc>
      </w:tr>
      <w:tr w:rsidR="00174EC9" w:rsidRPr="00DC12E6" w14:paraId="5B191406" w14:textId="77777777" w:rsidTr="00593658">
        <w:trPr>
          <w:trHeight w:val="300"/>
          <w:trPrChange w:id="49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49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A2315B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26" w:type="dxa"/>
            <w:noWrap/>
            <w:hideMark/>
            <w:tcPrChange w:id="49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F05CAB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Калабекова Маркизат Ширинбековна</w:t>
            </w:r>
          </w:p>
        </w:tc>
        <w:tc>
          <w:tcPr>
            <w:tcW w:w="3607" w:type="dxa"/>
            <w:noWrap/>
            <w:hideMark/>
            <w:tcPrChange w:id="50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C3F1E1C" w14:textId="77777777" w:rsidR="00027A1A" w:rsidRDefault="000F0C6E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027A1A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Дагестанские Огни, </w:t>
            </w:r>
          </w:p>
          <w:p w14:paraId="6C72D829" w14:textId="77777777" w:rsidR="00174EC9" w:rsidRPr="00DC12E6" w:rsidRDefault="00027A1A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"СОШ №4"</w:t>
            </w:r>
          </w:p>
        </w:tc>
        <w:tc>
          <w:tcPr>
            <w:tcW w:w="2481" w:type="dxa"/>
            <w:noWrap/>
            <w:hideMark/>
            <w:tcPrChange w:id="50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CDB7B6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431C76D9" w14:textId="77777777" w:rsidTr="00593658">
        <w:trPr>
          <w:trHeight w:val="300"/>
          <w:trPrChange w:id="50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0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C22179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626" w:type="dxa"/>
            <w:noWrap/>
            <w:hideMark/>
            <w:tcPrChange w:id="50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2EF43B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Набигулаева Алжанат Каримулаевна</w:t>
            </w:r>
          </w:p>
        </w:tc>
        <w:tc>
          <w:tcPr>
            <w:tcW w:w="3607" w:type="dxa"/>
            <w:noWrap/>
            <w:hideMark/>
            <w:tcPrChange w:id="50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0065B56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Цумадинский р-н</w:t>
            </w:r>
            <w:r w:rsidR="000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"Саситлинская СОШ"</w:t>
            </w:r>
          </w:p>
        </w:tc>
        <w:tc>
          <w:tcPr>
            <w:tcW w:w="2481" w:type="dxa"/>
            <w:noWrap/>
            <w:hideMark/>
            <w:tcPrChange w:id="50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EEADC9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5038F0EA" w14:textId="77777777" w:rsidTr="00593658">
        <w:trPr>
          <w:trHeight w:val="300"/>
          <w:trPrChange w:id="50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0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6084A7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626" w:type="dxa"/>
            <w:noWrap/>
            <w:hideMark/>
            <w:tcPrChange w:id="50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71D4C5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Солтамутова Аида Ирисбиевна</w:t>
            </w:r>
          </w:p>
        </w:tc>
        <w:tc>
          <w:tcPr>
            <w:tcW w:w="3607" w:type="dxa"/>
            <w:noWrap/>
            <w:hideMark/>
            <w:tcPrChange w:id="51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A0747CE" w14:textId="77777777" w:rsidR="00027A1A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Хасавюрт, </w:t>
            </w:r>
          </w:p>
          <w:p w14:paraId="445A7058" w14:textId="77777777" w:rsidR="00174EC9" w:rsidRPr="00DC12E6" w:rsidRDefault="00174EC9" w:rsidP="00027A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"Гимназия №3"</w:t>
            </w:r>
          </w:p>
        </w:tc>
        <w:tc>
          <w:tcPr>
            <w:tcW w:w="2481" w:type="dxa"/>
            <w:noWrap/>
            <w:hideMark/>
            <w:tcPrChange w:id="51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C94B6E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49B31770" w14:textId="77777777" w:rsidTr="00593658">
        <w:trPr>
          <w:trHeight w:val="300"/>
          <w:trPrChange w:id="51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1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37F21A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626" w:type="dxa"/>
            <w:noWrap/>
            <w:hideMark/>
            <w:tcPrChange w:id="51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F3B5CB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Ражбадинова Зазай Мусалаевна</w:t>
            </w:r>
          </w:p>
        </w:tc>
        <w:tc>
          <w:tcPr>
            <w:tcW w:w="3607" w:type="dxa"/>
            <w:noWrap/>
            <w:hideMark/>
            <w:tcPrChange w:id="51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3617A4E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Левашинский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"Мекегинский лицей им. Г. М. Гамидова"</w:t>
            </w:r>
          </w:p>
        </w:tc>
        <w:tc>
          <w:tcPr>
            <w:tcW w:w="2481" w:type="dxa"/>
            <w:noWrap/>
            <w:hideMark/>
            <w:tcPrChange w:id="51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D9DCC4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педагог-библиотекарь</w:t>
            </w:r>
          </w:p>
        </w:tc>
      </w:tr>
      <w:tr w:rsidR="00174EC9" w:rsidRPr="00DC12E6" w14:paraId="2553F7E6" w14:textId="77777777" w:rsidTr="00593658">
        <w:trPr>
          <w:trHeight w:val="300"/>
          <w:trPrChange w:id="51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1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696F46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626" w:type="dxa"/>
            <w:noWrap/>
            <w:hideMark/>
            <w:tcPrChange w:id="51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82A457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Джалалодинова Заригат Сейгидовна</w:t>
            </w:r>
          </w:p>
        </w:tc>
        <w:tc>
          <w:tcPr>
            <w:tcW w:w="3607" w:type="dxa"/>
            <w:noWrap/>
            <w:hideMark/>
            <w:tcPrChange w:id="52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8B8D036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МКОУ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"ст. Карланюртовская СОШ"</w:t>
            </w:r>
          </w:p>
        </w:tc>
        <w:tc>
          <w:tcPr>
            <w:tcW w:w="2481" w:type="dxa"/>
            <w:noWrap/>
            <w:hideMark/>
            <w:tcPrChange w:id="52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5186E8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3EADD598" w14:textId="77777777" w:rsidTr="00593658">
        <w:trPr>
          <w:trHeight w:val="300"/>
          <w:trPrChange w:id="52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2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159EC6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626" w:type="dxa"/>
            <w:noWrap/>
            <w:hideMark/>
            <w:tcPrChange w:id="52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1CEE79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Магомедаминова Саидат Ариповна</w:t>
            </w:r>
          </w:p>
        </w:tc>
        <w:tc>
          <w:tcPr>
            <w:tcW w:w="3607" w:type="dxa"/>
            <w:noWrap/>
            <w:hideMark/>
            <w:tcPrChange w:id="52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99739D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МБОУ "СОШ №4"</w:t>
            </w:r>
          </w:p>
        </w:tc>
        <w:tc>
          <w:tcPr>
            <w:tcW w:w="2481" w:type="dxa"/>
            <w:noWrap/>
            <w:hideMark/>
            <w:tcPrChange w:id="52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9939AF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английского языка</w:t>
            </w:r>
          </w:p>
        </w:tc>
      </w:tr>
      <w:tr w:rsidR="00174EC9" w:rsidRPr="00DC12E6" w14:paraId="6FEB4AFD" w14:textId="77777777" w:rsidTr="00593658">
        <w:trPr>
          <w:trHeight w:val="300"/>
          <w:trPrChange w:id="52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2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DE8017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626" w:type="dxa"/>
            <w:noWrap/>
            <w:hideMark/>
            <w:tcPrChange w:id="52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88CCC2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 Камил Хочбарович</w:t>
            </w:r>
          </w:p>
        </w:tc>
        <w:tc>
          <w:tcPr>
            <w:tcW w:w="3607" w:type="dxa"/>
            <w:noWrap/>
            <w:hideMark/>
            <w:tcPrChange w:id="53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C80EE88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Гумбетовский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"Цанатлинская ООШ"</w:t>
            </w:r>
          </w:p>
        </w:tc>
        <w:tc>
          <w:tcPr>
            <w:tcW w:w="2481" w:type="dxa"/>
            <w:noWrap/>
            <w:hideMark/>
            <w:tcPrChange w:id="53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94B7C4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химии</w:t>
            </w:r>
          </w:p>
        </w:tc>
      </w:tr>
      <w:tr w:rsidR="00174EC9" w:rsidRPr="00DC12E6" w14:paraId="3A3F7A9A" w14:textId="77777777" w:rsidTr="00593658">
        <w:trPr>
          <w:trHeight w:val="300"/>
          <w:trPrChange w:id="53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3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0A8C9A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626" w:type="dxa"/>
            <w:noWrap/>
            <w:hideMark/>
            <w:tcPrChange w:id="53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64C6AA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Джалилова Эльмира Ибрагимовна</w:t>
            </w:r>
          </w:p>
        </w:tc>
        <w:tc>
          <w:tcPr>
            <w:tcW w:w="3607" w:type="dxa"/>
            <w:noWrap/>
            <w:hideMark/>
            <w:tcPrChange w:id="53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CA351F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Каспийск, МБОУ "СОШ №3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 А.И.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Гаджибекова"</w:t>
            </w:r>
          </w:p>
        </w:tc>
        <w:tc>
          <w:tcPr>
            <w:tcW w:w="2481" w:type="dxa"/>
            <w:noWrap/>
            <w:hideMark/>
            <w:tcPrChange w:id="53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08D5D4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истории</w:t>
            </w:r>
          </w:p>
        </w:tc>
      </w:tr>
      <w:tr w:rsidR="00174EC9" w:rsidRPr="00DC12E6" w14:paraId="0B2186B1" w14:textId="77777777" w:rsidTr="00593658">
        <w:trPr>
          <w:trHeight w:val="300"/>
          <w:trPrChange w:id="53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3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04F46A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626" w:type="dxa"/>
            <w:noWrap/>
            <w:hideMark/>
            <w:tcPrChange w:id="53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C5747C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Гаджиалиева Мафият Мирзаевна</w:t>
            </w:r>
          </w:p>
        </w:tc>
        <w:tc>
          <w:tcPr>
            <w:tcW w:w="3607" w:type="dxa"/>
            <w:noWrap/>
            <w:hideMark/>
            <w:tcPrChange w:id="54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B6A14A1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"Центр образования "Юлдаш"</w:t>
            </w:r>
          </w:p>
        </w:tc>
        <w:tc>
          <w:tcPr>
            <w:tcW w:w="2481" w:type="dxa"/>
            <w:noWrap/>
            <w:hideMark/>
            <w:tcPrChange w:id="54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FA6554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4E8B509E" w14:textId="77777777" w:rsidTr="00593658">
        <w:trPr>
          <w:trHeight w:val="300"/>
          <w:trPrChange w:id="54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4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038F33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626" w:type="dxa"/>
            <w:noWrap/>
            <w:hideMark/>
            <w:tcPrChange w:id="54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3D85B2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Ибрагимова Паризат Магомедрасуловна</w:t>
            </w:r>
          </w:p>
        </w:tc>
        <w:tc>
          <w:tcPr>
            <w:tcW w:w="3607" w:type="dxa"/>
            <w:noWrap/>
            <w:hideMark/>
            <w:tcPrChange w:id="54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E2EBC6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Избербаш, МКОУ "СОШ №1"</w:t>
            </w:r>
          </w:p>
        </w:tc>
        <w:tc>
          <w:tcPr>
            <w:tcW w:w="2481" w:type="dxa"/>
            <w:noWrap/>
            <w:hideMark/>
            <w:tcPrChange w:id="54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1FE298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3BAFDD95" w14:textId="77777777" w:rsidTr="00593658">
        <w:trPr>
          <w:trHeight w:val="300"/>
          <w:trPrChange w:id="54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4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1A0A8E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626" w:type="dxa"/>
            <w:noWrap/>
            <w:hideMark/>
            <w:tcPrChange w:id="54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B7D325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Рашидова Рукият Лабазановна</w:t>
            </w:r>
          </w:p>
        </w:tc>
        <w:tc>
          <w:tcPr>
            <w:tcW w:w="3607" w:type="dxa"/>
            <w:noWrap/>
            <w:hideMark/>
            <w:tcPrChange w:id="55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CFFF2F7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"ст. Карланюртовская СОШ"</w:t>
            </w:r>
          </w:p>
        </w:tc>
        <w:tc>
          <w:tcPr>
            <w:tcW w:w="2481" w:type="dxa"/>
            <w:noWrap/>
            <w:hideMark/>
            <w:tcPrChange w:id="55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218C7A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физической культуры</w:t>
            </w:r>
          </w:p>
        </w:tc>
      </w:tr>
      <w:tr w:rsidR="00174EC9" w:rsidRPr="00DC12E6" w14:paraId="7AF4BD06" w14:textId="77777777" w:rsidTr="00593658">
        <w:trPr>
          <w:trHeight w:val="300"/>
          <w:trPrChange w:id="55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5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4D4727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626" w:type="dxa"/>
            <w:noWrap/>
            <w:hideMark/>
            <w:tcPrChange w:id="55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538618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Микаилова Джамиля Микаиловна</w:t>
            </w:r>
          </w:p>
        </w:tc>
        <w:tc>
          <w:tcPr>
            <w:tcW w:w="3607" w:type="dxa"/>
            <w:noWrap/>
            <w:hideMark/>
            <w:tcPrChange w:id="55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F023C28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Рутульский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"Хлютская СОШ"</w:t>
            </w:r>
          </w:p>
        </w:tc>
        <w:tc>
          <w:tcPr>
            <w:tcW w:w="2481" w:type="dxa"/>
            <w:noWrap/>
            <w:hideMark/>
            <w:tcPrChange w:id="55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3CA824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3E3C5FA7" w14:textId="77777777" w:rsidTr="00593658">
        <w:trPr>
          <w:trHeight w:val="300"/>
          <w:trPrChange w:id="55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5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A048A3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626" w:type="dxa"/>
            <w:noWrap/>
            <w:hideMark/>
            <w:tcPrChange w:id="55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B371D5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Курбанова Рима Сираждиновна</w:t>
            </w:r>
          </w:p>
        </w:tc>
        <w:tc>
          <w:tcPr>
            <w:tcW w:w="3607" w:type="dxa"/>
            <w:noWrap/>
            <w:hideMark/>
            <w:tcPrChange w:id="56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C6DB01B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Рутульский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"Хлютская СОШ"</w:t>
            </w:r>
          </w:p>
        </w:tc>
        <w:tc>
          <w:tcPr>
            <w:tcW w:w="2481" w:type="dxa"/>
            <w:noWrap/>
            <w:hideMark/>
            <w:tcPrChange w:id="56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709CE4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22AC3653" w14:textId="77777777" w:rsidTr="00593658">
        <w:trPr>
          <w:trHeight w:val="300"/>
          <w:trPrChange w:id="56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6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D2E50E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626" w:type="dxa"/>
            <w:noWrap/>
            <w:hideMark/>
            <w:tcPrChange w:id="56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4E363F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Гасанбекова Айша Сулейбановна</w:t>
            </w:r>
          </w:p>
        </w:tc>
        <w:tc>
          <w:tcPr>
            <w:tcW w:w="3607" w:type="dxa"/>
            <w:noWrap/>
            <w:hideMark/>
            <w:tcPrChange w:id="56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27F1310" w14:textId="77777777" w:rsidR="00174EC9" w:rsidRPr="00DC12E6" w:rsidRDefault="00174EC9" w:rsidP="00DE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МБДОУ "Д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етский сад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№12"</w:t>
            </w:r>
          </w:p>
        </w:tc>
        <w:tc>
          <w:tcPr>
            <w:tcW w:w="2481" w:type="dxa"/>
            <w:noWrap/>
            <w:hideMark/>
            <w:tcPrChange w:id="56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00B0AD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58E44BAE" w14:textId="77777777" w:rsidTr="00593658">
        <w:trPr>
          <w:trHeight w:val="300"/>
          <w:trPrChange w:id="56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6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43ACD29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626" w:type="dxa"/>
            <w:noWrap/>
            <w:hideMark/>
            <w:tcPrChange w:id="56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816B1E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Беширова Рамина Вагифовна</w:t>
            </w:r>
          </w:p>
        </w:tc>
        <w:tc>
          <w:tcPr>
            <w:tcW w:w="3607" w:type="dxa"/>
            <w:noWrap/>
            <w:hideMark/>
            <w:tcPrChange w:id="57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9B4EC92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Докузпаринский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"Курушская СОШ им. Н.П. Самурского"</w:t>
            </w:r>
          </w:p>
        </w:tc>
        <w:tc>
          <w:tcPr>
            <w:tcW w:w="2481" w:type="dxa"/>
            <w:noWrap/>
            <w:hideMark/>
            <w:tcPrChange w:id="57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CE4999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68F2818B" w14:textId="77777777" w:rsidTr="00593658">
        <w:trPr>
          <w:trHeight w:val="300"/>
          <w:trPrChange w:id="57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7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493843A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626" w:type="dxa"/>
            <w:noWrap/>
            <w:hideMark/>
            <w:tcPrChange w:id="57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E8837A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Мирзаханова Асият Мирзахановна</w:t>
            </w:r>
          </w:p>
        </w:tc>
        <w:tc>
          <w:tcPr>
            <w:tcW w:w="3607" w:type="dxa"/>
            <w:noWrap/>
            <w:hideMark/>
            <w:tcPrChange w:id="57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ACC07A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Кизилюрт, ГКОУ РД "Бавтугайская специализированная школа-интернат"</w:t>
            </w:r>
          </w:p>
        </w:tc>
        <w:tc>
          <w:tcPr>
            <w:tcW w:w="2481" w:type="dxa"/>
            <w:noWrap/>
            <w:hideMark/>
            <w:tcPrChange w:id="57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04DEFB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ШИ</w:t>
            </w:r>
          </w:p>
        </w:tc>
      </w:tr>
      <w:tr w:rsidR="00174EC9" w:rsidRPr="00DC12E6" w14:paraId="3B7728C7" w14:textId="77777777" w:rsidTr="00593658">
        <w:trPr>
          <w:trHeight w:val="300"/>
          <w:trPrChange w:id="57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7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A609C9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626" w:type="dxa"/>
            <w:noWrap/>
            <w:hideMark/>
            <w:tcPrChange w:id="57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763562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Аликеримова Зерифа Касумхановна</w:t>
            </w:r>
          </w:p>
        </w:tc>
        <w:tc>
          <w:tcPr>
            <w:tcW w:w="3607" w:type="dxa"/>
            <w:noWrap/>
            <w:hideMark/>
            <w:tcPrChange w:id="58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8ED9440" w14:textId="77777777" w:rsidR="00174EC9" w:rsidRPr="00DC12E6" w:rsidRDefault="000F0C6E" w:rsidP="00DE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Магарамкентский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"Тагиркент-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азмалярская СОШ"</w:t>
            </w:r>
          </w:p>
        </w:tc>
        <w:tc>
          <w:tcPr>
            <w:tcW w:w="2481" w:type="dxa"/>
            <w:noWrap/>
            <w:hideMark/>
            <w:tcPrChange w:id="58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D5D32E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5CA92303" w14:textId="77777777" w:rsidTr="00593658">
        <w:trPr>
          <w:trHeight w:val="300"/>
          <w:trPrChange w:id="58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8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564381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626" w:type="dxa"/>
            <w:noWrap/>
            <w:hideMark/>
            <w:tcPrChange w:id="58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0C9272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Абдурахманова Мадинат Гитиновна</w:t>
            </w:r>
          </w:p>
        </w:tc>
        <w:tc>
          <w:tcPr>
            <w:tcW w:w="3607" w:type="dxa"/>
            <w:noWrap/>
            <w:hideMark/>
            <w:tcPrChange w:id="58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FF081C6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Унцукульский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"Иштибуринская СОШ"</w:t>
            </w:r>
          </w:p>
        </w:tc>
        <w:tc>
          <w:tcPr>
            <w:tcW w:w="2481" w:type="dxa"/>
            <w:noWrap/>
            <w:hideMark/>
            <w:tcPrChange w:id="58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8AF6B0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04774E7A" w14:textId="77777777" w:rsidTr="00593658">
        <w:trPr>
          <w:trHeight w:val="300"/>
          <w:trPrChange w:id="58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8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FB10A8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626" w:type="dxa"/>
            <w:noWrap/>
            <w:hideMark/>
            <w:tcPrChange w:id="58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5ED87C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Микаилова Фатимат Микаиловна</w:t>
            </w:r>
          </w:p>
        </w:tc>
        <w:tc>
          <w:tcPr>
            <w:tcW w:w="3607" w:type="dxa"/>
            <w:noWrap/>
            <w:hideMark/>
            <w:tcPrChange w:id="59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47DBF1F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Рутульский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"Хлютская СОШ"</w:t>
            </w:r>
          </w:p>
        </w:tc>
        <w:tc>
          <w:tcPr>
            <w:tcW w:w="2481" w:type="dxa"/>
            <w:noWrap/>
            <w:hideMark/>
            <w:tcPrChange w:id="59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719D11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5F71439D" w14:textId="77777777" w:rsidTr="00593658">
        <w:trPr>
          <w:trHeight w:val="300"/>
          <w:trPrChange w:id="59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9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00A601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626" w:type="dxa"/>
            <w:noWrap/>
            <w:hideMark/>
            <w:tcPrChange w:id="59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915D81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Атаева Саида Ибрагимовна</w:t>
            </w:r>
          </w:p>
        </w:tc>
        <w:tc>
          <w:tcPr>
            <w:tcW w:w="3607" w:type="dxa"/>
            <w:noWrap/>
            <w:hideMark/>
            <w:tcPrChange w:id="59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60F633D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Бунакский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"Н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-Казанищенская СОШ №3"</w:t>
            </w:r>
          </w:p>
        </w:tc>
        <w:tc>
          <w:tcPr>
            <w:tcW w:w="2481" w:type="dxa"/>
            <w:noWrap/>
            <w:hideMark/>
            <w:tcPrChange w:id="59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75EEB3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английского языка</w:t>
            </w:r>
          </w:p>
        </w:tc>
      </w:tr>
      <w:tr w:rsidR="00174EC9" w:rsidRPr="00DC12E6" w14:paraId="588AA103" w14:textId="77777777" w:rsidTr="00593658">
        <w:trPr>
          <w:trHeight w:val="300"/>
          <w:trPrChange w:id="59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59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73BBA3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626" w:type="dxa"/>
            <w:noWrap/>
            <w:hideMark/>
            <w:tcPrChange w:id="59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962FA0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Джамалдинова Имарат Савзихановна</w:t>
            </w:r>
          </w:p>
        </w:tc>
        <w:tc>
          <w:tcPr>
            <w:tcW w:w="3607" w:type="dxa"/>
            <w:noWrap/>
            <w:hideMark/>
            <w:tcPrChange w:id="60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51F1E5D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Магарамкентский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"Целегюнская СОШ"</w:t>
            </w:r>
          </w:p>
        </w:tc>
        <w:tc>
          <w:tcPr>
            <w:tcW w:w="2481" w:type="dxa"/>
            <w:noWrap/>
            <w:hideMark/>
            <w:tcPrChange w:id="60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5DC894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01B1DFCB" w14:textId="77777777" w:rsidTr="00593658">
        <w:trPr>
          <w:trHeight w:val="300"/>
          <w:trPrChange w:id="60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0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94FC97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626" w:type="dxa"/>
            <w:noWrap/>
            <w:hideMark/>
            <w:tcPrChange w:id="60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4F141E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Таривердиева Бульянат Эсрефиловна</w:t>
            </w:r>
          </w:p>
        </w:tc>
        <w:tc>
          <w:tcPr>
            <w:tcW w:w="3607" w:type="dxa"/>
            <w:noWrap/>
            <w:hideMark/>
            <w:tcPrChange w:id="60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67A5366" w14:textId="77777777" w:rsidR="00174EC9" w:rsidRPr="00DC12E6" w:rsidRDefault="00DE4F64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</w:t>
            </w:r>
            <w:r w:rsidR="000F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Стальский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"Чухверкентская СОШ"</w:t>
            </w:r>
          </w:p>
        </w:tc>
        <w:tc>
          <w:tcPr>
            <w:tcW w:w="2481" w:type="dxa"/>
            <w:noWrap/>
            <w:hideMark/>
            <w:tcPrChange w:id="60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DDE3C0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359E46D6" w14:textId="77777777" w:rsidTr="00593658">
        <w:trPr>
          <w:trHeight w:val="300"/>
          <w:trPrChange w:id="60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0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FE31CF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626" w:type="dxa"/>
            <w:noWrap/>
            <w:hideMark/>
            <w:tcPrChange w:id="60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6DB7F6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Мамуева Зухра Залимхановна</w:t>
            </w:r>
          </w:p>
        </w:tc>
        <w:tc>
          <w:tcPr>
            <w:tcW w:w="3607" w:type="dxa"/>
            <w:noWrap/>
            <w:hideMark/>
            <w:tcPrChange w:id="61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DB4A34A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Бабаюртовский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"Хамаматюртовская СОШ №2 им. Х.З. Хизриева"</w:t>
            </w:r>
          </w:p>
        </w:tc>
        <w:tc>
          <w:tcPr>
            <w:tcW w:w="2481" w:type="dxa"/>
            <w:noWrap/>
            <w:hideMark/>
            <w:tcPrChange w:id="61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5E8F8D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263D58A0" w14:textId="77777777" w:rsidTr="00593658">
        <w:trPr>
          <w:trHeight w:val="300"/>
          <w:trPrChange w:id="61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1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410629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626" w:type="dxa"/>
            <w:noWrap/>
            <w:hideMark/>
            <w:tcPrChange w:id="61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3A26B4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Алипкачева Гюльнара Алипкачевна</w:t>
            </w:r>
          </w:p>
        </w:tc>
        <w:tc>
          <w:tcPr>
            <w:tcW w:w="3607" w:type="dxa"/>
            <w:noWrap/>
            <w:hideMark/>
            <w:tcPrChange w:id="61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8FA86BF" w14:textId="77777777" w:rsidR="00174EC9" w:rsidRPr="00DC12E6" w:rsidRDefault="000F0C6E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Бабаюртовский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"Хамаматюртовская СОШ №2 им. Х.З. Хизриева"</w:t>
            </w:r>
          </w:p>
        </w:tc>
        <w:tc>
          <w:tcPr>
            <w:tcW w:w="2481" w:type="dxa"/>
            <w:noWrap/>
            <w:hideMark/>
            <w:tcPrChange w:id="61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E0FFBD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3479637B" w14:textId="77777777" w:rsidTr="00593658">
        <w:trPr>
          <w:trHeight w:val="300"/>
          <w:trPrChange w:id="61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1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A7DACB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626" w:type="dxa"/>
            <w:noWrap/>
            <w:hideMark/>
            <w:tcPrChange w:id="61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257EA5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Абдурахманова Тамила Амирхановна</w:t>
            </w:r>
          </w:p>
        </w:tc>
        <w:tc>
          <w:tcPr>
            <w:tcW w:w="3607" w:type="dxa"/>
            <w:noWrap/>
            <w:hideMark/>
            <w:tcPrChange w:id="62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1C5906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МБОУ "СОШ №2"</w:t>
            </w:r>
          </w:p>
        </w:tc>
        <w:tc>
          <w:tcPr>
            <w:tcW w:w="2481" w:type="dxa"/>
            <w:noWrap/>
            <w:hideMark/>
            <w:tcPrChange w:id="62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3418AD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родного языка и литературы</w:t>
            </w:r>
          </w:p>
        </w:tc>
      </w:tr>
      <w:tr w:rsidR="00174EC9" w:rsidRPr="00DC12E6" w14:paraId="2EBC30C6" w14:textId="77777777" w:rsidTr="00593658">
        <w:trPr>
          <w:trHeight w:val="300"/>
          <w:trPrChange w:id="62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2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FEA30D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626" w:type="dxa"/>
            <w:noWrap/>
            <w:hideMark/>
            <w:tcPrChange w:id="62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66062B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Вагабов Садулах Ахмадович</w:t>
            </w:r>
          </w:p>
        </w:tc>
        <w:tc>
          <w:tcPr>
            <w:tcW w:w="3607" w:type="dxa"/>
            <w:noWrap/>
            <w:hideMark/>
            <w:tcPrChange w:id="62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AB74883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Курахский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"Ашарская СОШ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сад"</w:t>
            </w:r>
          </w:p>
        </w:tc>
        <w:tc>
          <w:tcPr>
            <w:tcW w:w="2481" w:type="dxa"/>
            <w:noWrap/>
            <w:hideMark/>
            <w:tcPrChange w:id="62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465C17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математики</w:t>
            </w:r>
          </w:p>
        </w:tc>
      </w:tr>
      <w:tr w:rsidR="00174EC9" w:rsidRPr="00DC12E6" w14:paraId="6A305BEC" w14:textId="77777777" w:rsidTr="00593658">
        <w:trPr>
          <w:trHeight w:val="300"/>
          <w:trPrChange w:id="62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2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04A7F26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626" w:type="dxa"/>
            <w:noWrap/>
            <w:hideMark/>
            <w:tcPrChange w:id="62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A0AFE0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Исаков Фейзулах Джарулахович</w:t>
            </w:r>
          </w:p>
        </w:tc>
        <w:tc>
          <w:tcPr>
            <w:tcW w:w="3607" w:type="dxa"/>
            <w:noWrap/>
            <w:hideMark/>
            <w:tcPrChange w:id="63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2C15878" w14:textId="77777777" w:rsidR="00174EC9" w:rsidRPr="00DC12E6" w:rsidRDefault="00174EC9" w:rsidP="00DE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Курахский р</w:t>
            </w:r>
            <w:r w:rsidR="00CA2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"Хпеджская СОШ"</w:t>
            </w:r>
          </w:p>
        </w:tc>
        <w:tc>
          <w:tcPr>
            <w:tcW w:w="2481" w:type="dxa"/>
            <w:noWrap/>
            <w:hideMark/>
            <w:tcPrChange w:id="63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E6BD75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математики</w:t>
            </w:r>
          </w:p>
        </w:tc>
      </w:tr>
      <w:tr w:rsidR="00174EC9" w:rsidRPr="00DC12E6" w14:paraId="20A25C7A" w14:textId="77777777" w:rsidTr="00593658">
        <w:trPr>
          <w:trHeight w:val="300"/>
          <w:trPrChange w:id="63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3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C43659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626" w:type="dxa"/>
            <w:noWrap/>
            <w:hideMark/>
            <w:tcPrChange w:id="63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09D518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Балабеков Фезуллах Нагдалиевич</w:t>
            </w:r>
          </w:p>
        </w:tc>
        <w:tc>
          <w:tcPr>
            <w:tcW w:w="3607" w:type="dxa"/>
            <w:noWrap/>
            <w:hideMark/>
            <w:tcPrChange w:id="63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E4DBC07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Ахтынский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"Ново-Усурская СОШ"</w:t>
            </w:r>
          </w:p>
        </w:tc>
        <w:tc>
          <w:tcPr>
            <w:tcW w:w="2481" w:type="dxa"/>
            <w:noWrap/>
            <w:hideMark/>
            <w:tcPrChange w:id="63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733286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математики</w:t>
            </w:r>
          </w:p>
        </w:tc>
      </w:tr>
      <w:tr w:rsidR="00174EC9" w:rsidRPr="00DC12E6" w14:paraId="5BE4BF46" w14:textId="77777777" w:rsidTr="00593658">
        <w:trPr>
          <w:trHeight w:val="300"/>
          <w:trPrChange w:id="63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3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0FC2725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626" w:type="dxa"/>
            <w:noWrap/>
            <w:hideMark/>
            <w:tcPrChange w:id="63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1AA1C8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Муртазалиева Шекер Курбановна</w:t>
            </w:r>
          </w:p>
        </w:tc>
        <w:tc>
          <w:tcPr>
            <w:tcW w:w="3607" w:type="dxa"/>
            <w:noWrap/>
            <w:hideMark/>
            <w:tcPrChange w:id="64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615FAA1" w14:textId="77777777" w:rsidR="00174EC9" w:rsidRPr="00DC12E6" w:rsidRDefault="00174EC9" w:rsidP="00DE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МБДОУ "ЦРР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детский сад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№50"</w:t>
            </w:r>
          </w:p>
        </w:tc>
        <w:tc>
          <w:tcPr>
            <w:tcW w:w="2481" w:type="dxa"/>
            <w:noWrap/>
            <w:hideMark/>
            <w:tcPrChange w:id="64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43CCF2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250F75F9" w14:textId="77777777" w:rsidTr="00593658">
        <w:trPr>
          <w:trHeight w:val="300"/>
          <w:trPrChange w:id="64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4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18AB6A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626" w:type="dxa"/>
            <w:noWrap/>
            <w:hideMark/>
            <w:tcPrChange w:id="64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18EC0F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Муртазалиева Марьям Халитовна</w:t>
            </w:r>
          </w:p>
        </w:tc>
        <w:tc>
          <w:tcPr>
            <w:tcW w:w="3607" w:type="dxa"/>
            <w:noWrap/>
            <w:hideMark/>
            <w:tcPrChange w:id="64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C8CE37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МБДОУ "ЦРР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-детский сад №81"</w:t>
            </w:r>
          </w:p>
        </w:tc>
        <w:tc>
          <w:tcPr>
            <w:tcW w:w="2481" w:type="dxa"/>
            <w:noWrap/>
            <w:hideMark/>
            <w:tcPrChange w:id="64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3FE7D0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6729038C" w14:textId="77777777" w:rsidTr="00593658">
        <w:trPr>
          <w:trHeight w:val="300"/>
          <w:trPrChange w:id="64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4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D2D91A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626" w:type="dxa"/>
            <w:noWrap/>
            <w:hideMark/>
            <w:tcPrChange w:id="64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83A408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Муртузалиева Патимат Багамаевна</w:t>
            </w:r>
          </w:p>
        </w:tc>
        <w:tc>
          <w:tcPr>
            <w:tcW w:w="3607" w:type="dxa"/>
            <w:noWrap/>
            <w:hideMark/>
            <w:tcPrChange w:id="65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DC9B0F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МБДОУ "ЦРР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-детский сад №81"</w:t>
            </w:r>
          </w:p>
        </w:tc>
        <w:tc>
          <w:tcPr>
            <w:tcW w:w="2481" w:type="dxa"/>
            <w:noWrap/>
            <w:hideMark/>
            <w:tcPrChange w:id="65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D95CEB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физического воспитания</w:t>
            </w:r>
          </w:p>
        </w:tc>
      </w:tr>
      <w:tr w:rsidR="00174EC9" w:rsidRPr="00DC12E6" w14:paraId="24C0F9B3" w14:textId="77777777" w:rsidTr="00593658">
        <w:trPr>
          <w:trHeight w:val="300"/>
          <w:trPrChange w:id="65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5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B79F85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626" w:type="dxa"/>
            <w:noWrap/>
            <w:hideMark/>
            <w:tcPrChange w:id="65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139CDD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Давудов Рустам Давудовна</w:t>
            </w:r>
          </w:p>
        </w:tc>
        <w:tc>
          <w:tcPr>
            <w:tcW w:w="3607" w:type="dxa"/>
            <w:noWrap/>
            <w:hideMark/>
            <w:tcPrChange w:id="65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19AAAF1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Магармкентский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МБУ ДО "Бутказмалярская ДЮСШ"</w:t>
            </w:r>
          </w:p>
        </w:tc>
        <w:tc>
          <w:tcPr>
            <w:tcW w:w="2481" w:type="dxa"/>
            <w:noWrap/>
            <w:hideMark/>
            <w:tcPrChange w:id="65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59CA05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тренер-пре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подаватель</w:t>
            </w:r>
          </w:p>
        </w:tc>
      </w:tr>
      <w:tr w:rsidR="00174EC9" w:rsidRPr="00DC12E6" w14:paraId="20A461E1" w14:textId="77777777" w:rsidTr="00593658">
        <w:trPr>
          <w:trHeight w:val="300"/>
          <w:trPrChange w:id="65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5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A38050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26" w:type="dxa"/>
            <w:noWrap/>
            <w:hideMark/>
            <w:tcPrChange w:id="65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225651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Айтимерова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Зазай Алимпашаевна</w:t>
            </w:r>
          </w:p>
        </w:tc>
        <w:tc>
          <w:tcPr>
            <w:tcW w:w="3607" w:type="dxa"/>
            <w:noWrap/>
            <w:hideMark/>
            <w:tcPrChange w:id="66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FA4CA47" w14:textId="77777777" w:rsidR="00174EC9" w:rsidRPr="00DC12E6" w:rsidRDefault="00174EC9" w:rsidP="00DE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Кизилюрт, МКДОУ "ЦРР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етский сад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№6 "Чебурашка"</w:t>
            </w:r>
          </w:p>
        </w:tc>
        <w:tc>
          <w:tcPr>
            <w:tcW w:w="2481" w:type="dxa"/>
            <w:noWrap/>
            <w:hideMark/>
            <w:tcPrChange w:id="66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FF0B6E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2B1E2B31" w14:textId="77777777" w:rsidTr="00593658">
        <w:trPr>
          <w:trHeight w:val="300"/>
          <w:trPrChange w:id="66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6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D4BB88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626" w:type="dxa"/>
            <w:noWrap/>
            <w:hideMark/>
            <w:tcPrChange w:id="66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CF3BB7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Рисалат Абдужабаровна</w:t>
            </w:r>
          </w:p>
        </w:tc>
        <w:tc>
          <w:tcPr>
            <w:tcW w:w="3607" w:type="dxa"/>
            <w:noWrap/>
            <w:hideMark/>
            <w:tcPrChange w:id="66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D6B6738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Унцукульский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"Ирганайская СОШ им. М.А. Заргалаева"</w:t>
            </w:r>
          </w:p>
        </w:tc>
        <w:tc>
          <w:tcPr>
            <w:tcW w:w="2481" w:type="dxa"/>
            <w:noWrap/>
            <w:hideMark/>
            <w:tcPrChange w:id="66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C63C8E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E057C2" w14:paraId="6485C4FB" w14:textId="77777777" w:rsidTr="00593658">
        <w:trPr>
          <w:trHeight w:val="300"/>
          <w:trPrChange w:id="66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6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F6BCD45" w14:textId="77777777" w:rsidR="00174EC9" w:rsidRPr="00E057C2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626" w:type="dxa"/>
            <w:noWrap/>
            <w:hideMark/>
            <w:tcPrChange w:id="66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5AE9B12" w14:textId="77777777" w:rsidR="00174EC9" w:rsidRPr="00E057C2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Абдусаламова Шанисат Рашидовна</w:t>
            </w:r>
          </w:p>
        </w:tc>
        <w:tc>
          <w:tcPr>
            <w:tcW w:w="3607" w:type="dxa"/>
            <w:noWrap/>
            <w:hideMark/>
            <w:tcPrChange w:id="67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67FD48F" w14:textId="77777777" w:rsidR="00174EC9" w:rsidRPr="00E057C2" w:rsidRDefault="00CA23F0" w:rsidP="00DE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Ботлихский р-н</w:t>
            </w:r>
            <w:r w:rsidR="00174EC9" w:rsidRPr="00E05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МКДОУ "Д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етский сад</w:t>
            </w:r>
            <w:r w:rsidR="00174EC9" w:rsidRPr="00E05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"Аист"</w:t>
            </w:r>
          </w:p>
        </w:tc>
        <w:tc>
          <w:tcPr>
            <w:tcW w:w="2481" w:type="dxa"/>
            <w:noWrap/>
            <w:hideMark/>
            <w:tcPrChange w:id="67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10A55AD" w14:textId="77777777" w:rsidR="00174EC9" w:rsidRPr="00E057C2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520DA35C" w14:textId="77777777" w:rsidTr="00593658">
        <w:trPr>
          <w:trHeight w:val="300"/>
          <w:trPrChange w:id="67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7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AE2CA0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626" w:type="dxa"/>
            <w:noWrap/>
            <w:hideMark/>
            <w:tcPrChange w:id="67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96DE14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Керимова Кистаман Зубаировна</w:t>
            </w:r>
          </w:p>
        </w:tc>
        <w:tc>
          <w:tcPr>
            <w:tcW w:w="3607" w:type="dxa"/>
            <w:noWrap/>
            <w:hideMark/>
            <w:tcPrChange w:id="67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7698152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Бабаюртовский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"Львовская СОШ"</w:t>
            </w:r>
          </w:p>
        </w:tc>
        <w:tc>
          <w:tcPr>
            <w:tcW w:w="2481" w:type="dxa"/>
            <w:noWrap/>
            <w:hideMark/>
            <w:tcPrChange w:id="67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592F6A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биологии и химии</w:t>
            </w:r>
          </w:p>
        </w:tc>
      </w:tr>
      <w:tr w:rsidR="00174EC9" w:rsidRPr="00DC12E6" w14:paraId="23D47D51" w14:textId="77777777" w:rsidTr="00593658">
        <w:trPr>
          <w:trHeight w:val="300"/>
          <w:trPrChange w:id="67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7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040E4D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626" w:type="dxa"/>
            <w:noWrap/>
            <w:hideMark/>
            <w:tcPrChange w:id="67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4975BC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Ашиков Альберт Шихмагомедович</w:t>
            </w:r>
          </w:p>
        </w:tc>
        <w:tc>
          <w:tcPr>
            <w:tcW w:w="3607" w:type="dxa"/>
            <w:noWrap/>
            <w:hideMark/>
            <w:tcPrChange w:id="68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DA8B523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Ахтынский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</w:t>
            </w:r>
            <w:r w:rsidR="000F0C6E" w:rsidRPr="000F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Курука</w:t>
            </w:r>
            <w:r w:rsidR="00174EC9" w:rsidRPr="000F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льская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2481" w:type="dxa"/>
            <w:noWrap/>
            <w:hideMark/>
            <w:tcPrChange w:id="68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C39E35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истории</w:t>
            </w:r>
          </w:p>
        </w:tc>
      </w:tr>
      <w:tr w:rsidR="00174EC9" w:rsidRPr="00DC12E6" w14:paraId="08A6BB17" w14:textId="77777777" w:rsidTr="00593658">
        <w:trPr>
          <w:trHeight w:val="300"/>
          <w:trPrChange w:id="68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8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9D8630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626" w:type="dxa"/>
            <w:noWrap/>
            <w:hideMark/>
            <w:tcPrChange w:id="68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D5C75E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Халифаева Бесханум Сражетдиновна</w:t>
            </w:r>
          </w:p>
        </w:tc>
        <w:tc>
          <w:tcPr>
            <w:tcW w:w="3607" w:type="dxa"/>
            <w:noWrap/>
            <w:hideMark/>
            <w:tcPrChange w:id="68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F2542F8" w14:textId="77777777" w:rsidR="00174EC9" w:rsidRPr="00DC12E6" w:rsidRDefault="00CA23F0" w:rsidP="00DE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Дербентский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"СОШ №2 с. Бел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джи"</w:t>
            </w:r>
          </w:p>
        </w:tc>
        <w:tc>
          <w:tcPr>
            <w:tcW w:w="2481" w:type="dxa"/>
            <w:noWrap/>
            <w:hideMark/>
            <w:tcPrChange w:id="68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386E25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45AACBBF" w14:textId="77777777" w:rsidTr="00593658">
        <w:trPr>
          <w:trHeight w:val="300"/>
          <w:trPrChange w:id="68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8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F6428C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626" w:type="dxa"/>
            <w:noWrap/>
            <w:hideMark/>
            <w:tcPrChange w:id="68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07C9EA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Замина Абдурагимовна</w:t>
            </w:r>
          </w:p>
        </w:tc>
        <w:tc>
          <w:tcPr>
            <w:tcW w:w="3607" w:type="dxa"/>
            <w:noWrap/>
            <w:hideMark/>
            <w:tcPrChange w:id="69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7DF300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Кизляр, МКОУ "СОШ №3"</w:t>
            </w:r>
          </w:p>
        </w:tc>
        <w:tc>
          <w:tcPr>
            <w:tcW w:w="2481" w:type="dxa"/>
            <w:noWrap/>
            <w:hideMark/>
            <w:tcPrChange w:id="69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84261B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02A46F25" w14:textId="77777777" w:rsidTr="00593658">
        <w:trPr>
          <w:trHeight w:val="300"/>
          <w:trPrChange w:id="69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9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44572F4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626" w:type="dxa"/>
            <w:noWrap/>
            <w:hideMark/>
            <w:tcPrChange w:id="69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FBECA2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Исаева Абидат Абдурагимовна</w:t>
            </w:r>
          </w:p>
        </w:tc>
        <w:tc>
          <w:tcPr>
            <w:tcW w:w="3607" w:type="dxa"/>
            <w:noWrap/>
            <w:hideMark/>
            <w:tcPrChange w:id="69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55D4B6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Кизилярск</w:t>
            </w:r>
            <w:r w:rsidR="00CA2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р-н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"Сар-Сарская СОШ"</w:t>
            </w:r>
          </w:p>
        </w:tc>
        <w:tc>
          <w:tcPr>
            <w:tcW w:w="2481" w:type="dxa"/>
            <w:noWrap/>
            <w:hideMark/>
            <w:tcPrChange w:id="69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7235C9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родного языка и литературы</w:t>
            </w:r>
          </w:p>
        </w:tc>
      </w:tr>
      <w:tr w:rsidR="00174EC9" w:rsidRPr="00DC12E6" w14:paraId="57A3729E" w14:textId="77777777" w:rsidTr="00593658">
        <w:trPr>
          <w:trHeight w:val="300"/>
          <w:trPrChange w:id="69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69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94880D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626" w:type="dxa"/>
            <w:noWrap/>
            <w:hideMark/>
            <w:tcPrChange w:id="69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D83538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Айнаъ Нурмагомедовна</w:t>
            </w:r>
          </w:p>
        </w:tc>
        <w:tc>
          <w:tcPr>
            <w:tcW w:w="3607" w:type="dxa"/>
            <w:noWrap/>
            <w:hideMark/>
            <w:tcPrChange w:id="70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2286564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Унцукульский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"Иштибуринская СОШ"</w:t>
            </w:r>
          </w:p>
        </w:tc>
        <w:tc>
          <w:tcPr>
            <w:tcW w:w="2481" w:type="dxa"/>
            <w:noWrap/>
            <w:hideMark/>
            <w:tcPrChange w:id="70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2C6973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5FBBAC5E" w14:textId="77777777" w:rsidTr="00593658">
        <w:trPr>
          <w:trHeight w:val="300"/>
          <w:trPrChange w:id="70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0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470F13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626" w:type="dxa"/>
            <w:noWrap/>
            <w:hideMark/>
            <w:tcPrChange w:id="70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BE382D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Салимгереева Явбике Башировна</w:t>
            </w:r>
          </w:p>
        </w:tc>
        <w:tc>
          <w:tcPr>
            <w:tcW w:w="3607" w:type="dxa"/>
            <w:noWrap/>
            <w:hideMark/>
            <w:tcPrChange w:id="70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21EFEC6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Ногайский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"Терекли-Мектебская СОШ им. А.Ш. Джанибекова"</w:t>
            </w:r>
          </w:p>
        </w:tc>
        <w:tc>
          <w:tcPr>
            <w:tcW w:w="2481" w:type="dxa"/>
            <w:noWrap/>
            <w:hideMark/>
            <w:tcPrChange w:id="70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A2099D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33F42EB2" w14:textId="77777777" w:rsidTr="00593658">
        <w:trPr>
          <w:trHeight w:val="300"/>
          <w:trPrChange w:id="70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0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DD0805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626" w:type="dxa"/>
            <w:noWrap/>
            <w:hideMark/>
            <w:tcPrChange w:id="70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2D9776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Кульниязова Эльмира Каирбековна</w:t>
            </w:r>
          </w:p>
        </w:tc>
        <w:tc>
          <w:tcPr>
            <w:tcW w:w="3607" w:type="dxa"/>
            <w:noWrap/>
            <w:hideMark/>
            <w:tcPrChange w:id="71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BC6A1C7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Ногайский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 Терекли-Мектебская СОШ им.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А.Ш.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Джанибекова"</w:t>
            </w:r>
          </w:p>
        </w:tc>
        <w:tc>
          <w:tcPr>
            <w:tcW w:w="2481" w:type="dxa"/>
            <w:noWrap/>
            <w:hideMark/>
            <w:tcPrChange w:id="71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E3936B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483207C8" w14:textId="77777777" w:rsidTr="00593658">
        <w:trPr>
          <w:trHeight w:val="300"/>
          <w:trPrChange w:id="71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1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9B028F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626" w:type="dxa"/>
            <w:noWrap/>
            <w:hideMark/>
            <w:tcPrChange w:id="71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61FB44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Оразбаева Бурлиянт Махмудовна</w:t>
            </w:r>
          </w:p>
        </w:tc>
        <w:tc>
          <w:tcPr>
            <w:tcW w:w="3607" w:type="dxa"/>
            <w:noWrap/>
            <w:hideMark/>
            <w:tcPrChange w:id="71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95455B1" w14:textId="77777777" w:rsidR="00174EC9" w:rsidRPr="00DC12E6" w:rsidRDefault="00174EC9" w:rsidP="00DE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CA2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огайский р-н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"Червленно-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урунская СОШ им.</w:t>
            </w:r>
            <w:r w:rsidR="00CA2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З.М.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Акмурзаева"</w:t>
            </w:r>
          </w:p>
        </w:tc>
        <w:tc>
          <w:tcPr>
            <w:tcW w:w="2481" w:type="dxa"/>
            <w:noWrap/>
            <w:hideMark/>
            <w:tcPrChange w:id="71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3686D3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биологии</w:t>
            </w:r>
          </w:p>
        </w:tc>
      </w:tr>
      <w:tr w:rsidR="00174EC9" w:rsidRPr="00DC12E6" w14:paraId="69B2427C" w14:textId="77777777" w:rsidTr="00593658">
        <w:trPr>
          <w:trHeight w:val="300"/>
          <w:trPrChange w:id="71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1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42615DB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626" w:type="dxa"/>
            <w:noWrap/>
            <w:hideMark/>
            <w:tcPrChange w:id="71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C55426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Ярболдиева Алина Асхатовна</w:t>
            </w:r>
          </w:p>
        </w:tc>
        <w:tc>
          <w:tcPr>
            <w:tcW w:w="3607" w:type="dxa"/>
            <w:noWrap/>
            <w:hideMark/>
            <w:tcPrChange w:id="72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DE1F642" w14:textId="77777777" w:rsidR="00174EC9" w:rsidRPr="00DC12E6" w:rsidRDefault="00CA23F0" w:rsidP="00DE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Ногайский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МКДОУ "Д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етский сад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"Ногай Эл" с. Терекли-Мектеб</w:t>
            </w:r>
          </w:p>
        </w:tc>
        <w:tc>
          <w:tcPr>
            <w:tcW w:w="2481" w:type="dxa"/>
            <w:noWrap/>
            <w:hideMark/>
            <w:tcPrChange w:id="72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0B137B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3D77A8FC" w14:textId="77777777" w:rsidTr="00593658">
        <w:trPr>
          <w:trHeight w:val="300"/>
          <w:trPrChange w:id="72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2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6AD904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626" w:type="dxa"/>
            <w:noWrap/>
            <w:hideMark/>
            <w:tcPrChange w:id="72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B859A1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Залипат Магомеднабиевна</w:t>
            </w:r>
          </w:p>
        </w:tc>
        <w:tc>
          <w:tcPr>
            <w:tcW w:w="3607" w:type="dxa"/>
            <w:noWrap/>
            <w:hideMark/>
            <w:tcPrChange w:id="72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F761098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МБОУ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"ст. Карланюртовская СОШ"</w:t>
            </w:r>
          </w:p>
        </w:tc>
        <w:tc>
          <w:tcPr>
            <w:tcW w:w="2481" w:type="dxa"/>
            <w:noWrap/>
            <w:hideMark/>
            <w:tcPrChange w:id="72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F676AC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биологии</w:t>
            </w:r>
          </w:p>
        </w:tc>
      </w:tr>
      <w:tr w:rsidR="00174EC9" w:rsidRPr="00DC12E6" w14:paraId="0409C459" w14:textId="77777777" w:rsidTr="00593658">
        <w:trPr>
          <w:trHeight w:val="300"/>
          <w:trPrChange w:id="72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2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29AA5F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626" w:type="dxa"/>
            <w:noWrap/>
            <w:hideMark/>
            <w:tcPrChange w:id="72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1DE979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Караханова Наира Микдадовна</w:t>
            </w:r>
          </w:p>
        </w:tc>
        <w:tc>
          <w:tcPr>
            <w:tcW w:w="3607" w:type="dxa"/>
            <w:noWrap/>
            <w:hideMark/>
            <w:tcPrChange w:id="73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36ACDBC" w14:textId="77777777" w:rsidR="00174EC9" w:rsidRPr="00DC12E6" w:rsidRDefault="00CA23F0" w:rsidP="00DE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Дербентский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"СОШ №2 с. Бел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джи"</w:t>
            </w:r>
          </w:p>
        </w:tc>
        <w:tc>
          <w:tcPr>
            <w:tcW w:w="2481" w:type="dxa"/>
            <w:noWrap/>
            <w:hideMark/>
            <w:tcPrChange w:id="73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363503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004AE1D9" w14:textId="77777777" w:rsidTr="00593658">
        <w:trPr>
          <w:trHeight w:val="300"/>
          <w:trPrChange w:id="73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3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05BE46C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626" w:type="dxa"/>
            <w:noWrap/>
            <w:hideMark/>
            <w:tcPrChange w:id="73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FAEF05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Умарова Патимат Магомедовна</w:t>
            </w:r>
          </w:p>
        </w:tc>
        <w:tc>
          <w:tcPr>
            <w:tcW w:w="3607" w:type="dxa"/>
            <w:noWrap/>
            <w:hideMark/>
            <w:tcPrChange w:id="73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5478A48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"Кокрекская СОШ"</w:t>
            </w:r>
          </w:p>
        </w:tc>
        <w:tc>
          <w:tcPr>
            <w:tcW w:w="2481" w:type="dxa"/>
            <w:noWrap/>
            <w:hideMark/>
            <w:tcPrChange w:id="73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490C10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иност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нных языков</w:t>
            </w:r>
          </w:p>
        </w:tc>
      </w:tr>
      <w:tr w:rsidR="00174EC9" w:rsidRPr="00DC12E6" w14:paraId="09C66EF7" w14:textId="77777777" w:rsidTr="00593658">
        <w:trPr>
          <w:trHeight w:val="300"/>
          <w:trPrChange w:id="73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3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3C6F84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626" w:type="dxa"/>
            <w:noWrap/>
            <w:hideMark/>
            <w:tcPrChange w:id="73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330A43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Гаджиева Халимат Ахмедовна</w:t>
            </w:r>
          </w:p>
        </w:tc>
        <w:tc>
          <w:tcPr>
            <w:tcW w:w="3607" w:type="dxa"/>
            <w:noWrap/>
            <w:hideMark/>
            <w:tcPrChange w:id="74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C1814E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CA2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уйнакский р-н</w:t>
            </w:r>
            <w:r w:rsidR="005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</w:t>
            </w:r>
            <w:r w:rsidR="005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"В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-Дженгутай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СОШ"</w:t>
            </w:r>
          </w:p>
        </w:tc>
        <w:tc>
          <w:tcPr>
            <w:tcW w:w="2481" w:type="dxa"/>
            <w:noWrap/>
            <w:hideMark/>
            <w:tcPrChange w:id="74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2E72D6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английского языка</w:t>
            </w:r>
          </w:p>
        </w:tc>
      </w:tr>
      <w:tr w:rsidR="00174EC9" w:rsidRPr="00DC12E6" w14:paraId="3AA9A894" w14:textId="77777777" w:rsidTr="00593658">
        <w:trPr>
          <w:trHeight w:val="300"/>
          <w:trPrChange w:id="74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4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C9BAE5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626" w:type="dxa"/>
            <w:noWrap/>
            <w:hideMark/>
            <w:tcPrChange w:id="74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B7BB9F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Висамбиева Элина Ибрагимовна</w:t>
            </w:r>
          </w:p>
        </w:tc>
        <w:tc>
          <w:tcPr>
            <w:tcW w:w="3607" w:type="dxa"/>
            <w:noWrap/>
            <w:hideMark/>
            <w:tcPrChange w:id="74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49AE0D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"СОШ №7"</w:t>
            </w:r>
          </w:p>
        </w:tc>
        <w:tc>
          <w:tcPr>
            <w:tcW w:w="2481" w:type="dxa"/>
            <w:noWrap/>
            <w:hideMark/>
            <w:tcPrChange w:id="74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4B0B8A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математики</w:t>
            </w:r>
          </w:p>
        </w:tc>
      </w:tr>
      <w:tr w:rsidR="00174EC9" w:rsidRPr="00DC12E6" w14:paraId="23E874F7" w14:textId="77777777" w:rsidTr="00593658">
        <w:trPr>
          <w:trHeight w:val="300"/>
          <w:trPrChange w:id="74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4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9B5069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26" w:type="dxa"/>
            <w:noWrap/>
            <w:hideMark/>
            <w:tcPrChange w:id="74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0CB8E8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Мирзоев Фарид Гаирбекович</w:t>
            </w:r>
          </w:p>
        </w:tc>
        <w:tc>
          <w:tcPr>
            <w:tcW w:w="3607" w:type="dxa"/>
            <w:noWrap/>
            <w:hideMark/>
            <w:tcPrChange w:id="75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C2699B2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Дербентский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МБОУ "Нюгдинская СОШ им.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Х.Д.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Авшалумова"</w:t>
            </w:r>
          </w:p>
        </w:tc>
        <w:tc>
          <w:tcPr>
            <w:tcW w:w="2481" w:type="dxa"/>
            <w:noWrap/>
            <w:hideMark/>
            <w:tcPrChange w:id="75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FE3094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истории</w:t>
            </w:r>
          </w:p>
        </w:tc>
      </w:tr>
      <w:tr w:rsidR="00174EC9" w:rsidRPr="00DC12E6" w14:paraId="50AC224F" w14:textId="77777777" w:rsidTr="00593658">
        <w:trPr>
          <w:trHeight w:val="300"/>
          <w:trPrChange w:id="75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5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7DBDEB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2626" w:type="dxa"/>
            <w:noWrap/>
            <w:hideMark/>
            <w:tcPrChange w:id="75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8FC6BD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Муртазалиева Маржанат Абасовна</w:t>
            </w:r>
          </w:p>
        </w:tc>
        <w:tc>
          <w:tcPr>
            <w:tcW w:w="3607" w:type="dxa"/>
            <w:noWrap/>
            <w:hideMark/>
            <w:tcPrChange w:id="75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6C23B5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Кизилюртовский р</w:t>
            </w:r>
            <w:r w:rsidR="00CA2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"Гадаринская СОШ"</w:t>
            </w:r>
          </w:p>
        </w:tc>
        <w:tc>
          <w:tcPr>
            <w:tcW w:w="2481" w:type="dxa"/>
            <w:noWrap/>
            <w:hideMark/>
            <w:tcPrChange w:id="75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46BA52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биологии</w:t>
            </w:r>
          </w:p>
        </w:tc>
      </w:tr>
      <w:tr w:rsidR="00174EC9" w:rsidRPr="00DC12E6" w14:paraId="64015FE6" w14:textId="77777777" w:rsidTr="00593658">
        <w:trPr>
          <w:trHeight w:val="300"/>
          <w:trPrChange w:id="75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5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6AD19A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2626" w:type="dxa"/>
            <w:noWrap/>
            <w:hideMark/>
            <w:tcPrChange w:id="75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9BEC7A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Магомедзагидов Шамиль Абдулбасирович</w:t>
            </w:r>
          </w:p>
        </w:tc>
        <w:tc>
          <w:tcPr>
            <w:tcW w:w="3607" w:type="dxa"/>
            <w:noWrap/>
            <w:hideMark/>
            <w:tcPrChange w:id="76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6FF4323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Унцукульский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"Гимринская СОШ"</w:t>
            </w:r>
          </w:p>
        </w:tc>
        <w:tc>
          <w:tcPr>
            <w:tcW w:w="2481" w:type="dxa"/>
            <w:noWrap/>
            <w:hideMark/>
            <w:tcPrChange w:id="76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9BF894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физической культуры</w:t>
            </w:r>
          </w:p>
        </w:tc>
      </w:tr>
      <w:tr w:rsidR="00174EC9" w:rsidRPr="00DC12E6" w14:paraId="3FC181D5" w14:textId="77777777" w:rsidTr="00593658">
        <w:trPr>
          <w:trHeight w:val="300"/>
          <w:trPrChange w:id="76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6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3C8D9D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626" w:type="dxa"/>
            <w:noWrap/>
            <w:hideMark/>
            <w:tcPrChange w:id="76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B5ACEE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Гусейнова Кунсият Набигулаевна</w:t>
            </w:r>
          </w:p>
        </w:tc>
        <w:tc>
          <w:tcPr>
            <w:tcW w:w="3607" w:type="dxa"/>
            <w:noWrap/>
            <w:hideMark/>
            <w:tcPrChange w:id="76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5C1133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CA2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уйнакский р-н</w:t>
            </w:r>
            <w:r w:rsidR="005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  <w:r w:rsidR="005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"В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-Дженгутай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СОШ"</w:t>
            </w:r>
          </w:p>
        </w:tc>
        <w:tc>
          <w:tcPr>
            <w:tcW w:w="2481" w:type="dxa"/>
            <w:noWrap/>
            <w:hideMark/>
            <w:tcPrChange w:id="76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B0A288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7E37D101" w14:textId="77777777" w:rsidTr="00593658">
        <w:trPr>
          <w:trHeight w:val="300"/>
          <w:trPrChange w:id="76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6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D9EAA7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626" w:type="dxa"/>
            <w:noWrap/>
            <w:hideMark/>
            <w:tcPrChange w:id="76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AFE41C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Умагани Магомедовна</w:t>
            </w:r>
          </w:p>
        </w:tc>
        <w:tc>
          <w:tcPr>
            <w:tcW w:w="3607" w:type="dxa"/>
            <w:noWrap/>
            <w:hideMark/>
            <w:tcPrChange w:id="77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72EC2D1" w14:textId="77777777" w:rsidR="00174EC9" w:rsidRPr="00DC12E6" w:rsidRDefault="00CA23F0" w:rsidP="00DE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"В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-Дженгутайская СОШ"</w:t>
            </w:r>
          </w:p>
        </w:tc>
        <w:tc>
          <w:tcPr>
            <w:tcW w:w="2481" w:type="dxa"/>
            <w:noWrap/>
            <w:hideMark/>
            <w:tcPrChange w:id="77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7F49CF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41ABCDE3" w14:textId="77777777" w:rsidTr="00593658">
        <w:trPr>
          <w:trHeight w:val="300"/>
          <w:trPrChange w:id="77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7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E5A02A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626" w:type="dxa"/>
            <w:noWrap/>
            <w:hideMark/>
            <w:tcPrChange w:id="77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E23D0A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Магомедрасулова Патимат Нажмудиновна</w:t>
            </w:r>
          </w:p>
        </w:tc>
        <w:tc>
          <w:tcPr>
            <w:tcW w:w="3607" w:type="dxa"/>
            <w:noWrap/>
            <w:hideMark/>
            <w:tcPrChange w:id="77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F085B4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Кизилюртовский р., МКОУ "Стальская СОШ №2"</w:t>
            </w:r>
          </w:p>
        </w:tc>
        <w:tc>
          <w:tcPr>
            <w:tcW w:w="2481" w:type="dxa"/>
            <w:noWrap/>
            <w:hideMark/>
            <w:tcPrChange w:id="77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EA3817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истории</w:t>
            </w:r>
          </w:p>
        </w:tc>
      </w:tr>
      <w:tr w:rsidR="00174EC9" w:rsidRPr="00DC12E6" w14:paraId="59055CFB" w14:textId="77777777" w:rsidTr="00593658">
        <w:trPr>
          <w:trHeight w:val="300"/>
          <w:trPrChange w:id="77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7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70654C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626" w:type="dxa"/>
            <w:noWrap/>
            <w:hideMark/>
            <w:tcPrChange w:id="77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8EE616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Османова Индира Шамсудиновна</w:t>
            </w:r>
          </w:p>
        </w:tc>
        <w:tc>
          <w:tcPr>
            <w:tcW w:w="3607" w:type="dxa"/>
            <w:noWrap/>
            <w:hideMark/>
            <w:tcPrChange w:id="78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C1B9ED5" w14:textId="77777777" w:rsidR="00174EC9" w:rsidRPr="00DC12E6" w:rsidRDefault="00DE4F64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Стальский р., МКОУ "Герейхановская СОШ №1"</w:t>
            </w:r>
          </w:p>
        </w:tc>
        <w:tc>
          <w:tcPr>
            <w:tcW w:w="2481" w:type="dxa"/>
            <w:noWrap/>
            <w:hideMark/>
            <w:tcPrChange w:id="78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AA9393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7682A368" w14:textId="77777777" w:rsidTr="00593658">
        <w:trPr>
          <w:trHeight w:val="300"/>
          <w:trPrChange w:id="78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8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DCCED2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2626" w:type="dxa"/>
            <w:noWrap/>
            <w:hideMark/>
            <w:tcPrChange w:id="78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9B23D6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Гусейнаева Мария Магомедаминовна</w:t>
            </w:r>
          </w:p>
        </w:tc>
        <w:tc>
          <w:tcPr>
            <w:tcW w:w="3607" w:type="dxa"/>
            <w:noWrap/>
            <w:hideMark/>
            <w:tcPrChange w:id="78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5EA11D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"СОШ №26"</w:t>
            </w:r>
          </w:p>
        </w:tc>
        <w:tc>
          <w:tcPr>
            <w:tcW w:w="2481" w:type="dxa"/>
            <w:noWrap/>
            <w:hideMark/>
            <w:tcPrChange w:id="78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FBAA617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49EBE2FD" w14:textId="77777777" w:rsidTr="00593658">
        <w:trPr>
          <w:trHeight w:val="300"/>
          <w:trPrChange w:id="78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8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0CC3D1E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626" w:type="dxa"/>
            <w:noWrap/>
            <w:hideMark/>
            <w:tcPrChange w:id="78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F5968C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Арацханова Патимат Газибеговна</w:t>
            </w:r>
          </w:p>
        </w:tc>
        <w:tc>
          <w:tcPr>
            <w:tcW w:w="3607" w:type="dxa"/>
            <w:noWrap/>
            <w:hideMark/>
            <w:tcPrChange w:id="79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414B76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Казбековский </w:t>
            </w:r>
            <w:r w:rsidR="00CA2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МКДОУ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"Детский сад "Лачен"</w:t>
            </w:r>
          </w:p>
        </w:tc>
        <w:tc>
          <w:tcPr>
            <w:tcW w:w="2481" w:type="dxa"/>
            <w:noWrap/>
            <w:hideMark/>
            <w:tcPrChange w:id="79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9CC33C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2A4AA8E7" w14:textId="77777777" w:rsidTr="00593658">
        <w:trPr>
          <w:trHeight w:val="300"/>
          <w:trPrChange w:id="79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9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96FE17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626" w:type="dxa"/>
            <w:noWrap/>
            <w:hideMark/>
            <w:tcPrChange w:id="79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42A99F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Тупиева Зарема Даудовна</w:t>
            </w:r>
          </w:p>
        </w:tc>
        <w:tc>
          <w:tcPr>
            <w:tcW w:w="3607" w:type="dxa"/>
            <w:noWrap/>
            <w:hideMark/>
            <w:tcPrChange w:id="79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161172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"СОШ №17"</w:t>
            </w:r>
          </w:p>
        </w:tc>
        <w:tc>
          <w:tcPr>
            <w:tcW w:w="2481" w:type="dxa"/>
            <w:noWrap/>
            <w:hideMark/>
            <w:tcPrChange w:id="79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4C23A7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родного языка и литературы</w:t>
            </w:r>
          </w:p>
        </w:tc>
      </w:tr>
      <w:tr w:rsidR="00174EC9" w:rsidRPr="00DC12E6" w14:paraId="0DFE51E1" w14:textId="77777777" w:rsidTr="00593658">
        <w:trPr>
          <w:trHeight w:val="300"/>
          <w:trPrChange w:id="79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79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0D3E5C9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626" w:type="dxa"/>
            <w:noWrap/>
            <w:hideMark/>
            <w:tcPrChange w:id="79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C7245D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Ибрагимова Асият Гаджимурадовна</w:t>
            </w:r>
          </w:p>
        </w:tc>
        <w:tc>
          <w:tcPr>
            <w:tcW w:w="3607" w:type="dxa"/>
            <w:noWrap/>
            <w:hideMark/>
            <w:tcPrChange w:id="80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6EEF1EF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Кизилюртовский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"Гадаринская СОШ"</w:t>
            </w:r>
          </w:p>
        </w:tc>
        <w:tc>
          <w:tcPr>
            <w:tcW w:w="2481" w:type="dxa"/>
            <w:noWrap/>
            <w:hideMark/>
            <w:tcPrChange w:id="80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7C43A5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50A93290" w14:textId="77777777" w:rsidTr="00593658">
        <w:trPr>
          <w:trHeight w:val="300"/>
          <w:trPrChange w:id="80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0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097E26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626" w:type="dxa"/>
            <w:noWrap/>
            <w:hideMark/>
            <w:tcPrChange w:id="80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DD5761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Гюльнезеров Вадир Зямединович</w:t>
            </w:r>
          </w:p>
        </w:tc>
        <w:tc>
          <w:tcPr>
            <w:tcW w:w="3607" w:type="dxa"/>
            <w:noWrap/>
            <w:hideMark/>
            <w:tcPrChange w:id="80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11F2C56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Докузпаринский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"Каладжухская СОШ"</w:t>
            </w:r>
          </w:p>
        </w:tc>
        <w:tc>
          <w:tcPr>
            <w:tcW w:w="2481" w:type="dxa"/>
            <w:noWrap/>
            <w:hideMark/>
            <w:tcPrChange w:id="80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3F4C7F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26248A09" w14:textId="77777777" w:rsidTr="00593658">
        <w:trPr>
          <w:trHeight w:val="300"/>
          <w:trPrChange w:id="80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0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0605AF9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626" w:type="dxa"/>
            <w:noWrap/>
            <w:hideMark/>
            <w:tcPrChange w:id="80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32E995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Карагулова Росита Руслановна</w:t>
            </w:r>
          </w:p>
        </w:tc>
        <w:tc>
          <w:tcPr>
            <w:tcW w:w="3607" w:type="dxa"/>
            <w:noWrap/>
            <w:hideMark/>
            <w:tcPrChange w:id="81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DBE4646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Ногайский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"Терекли-Мектебская СОШ им. Кадрии"</w:t>
            </w:r>
          </w:p>
        </w:tc>
        <w:tc>
          <w:tcPr>
            <w:tcW w:w="2481" w:type="dxa"/>
            <w:noWrap/>
            <w:hideMark/>
            <w:tcPrChange w:id="81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79ABBD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физической культуры</w:t>
            </w:r>
          </w:p>
        </w:tc>
      </w:tr>
      <w:tr w:rsidR="00174EC9" w:rsidRPr="00DC12E6" w14:paraId="1EDAC886" w14:textId="77777777" w:rsidTr="00593658">
        <w:trPr>
          <w:trHeight w:val="300"/>
          <w:trPrChange w:id="81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1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2D042D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626" w:type="dxa"/>
            <w:noWrap/>
            <w:hideMark/>
            <w:tcPrChange w:id="81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AA0846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Амаева Майминат Пашаевна</w:t>
            </w:r>
          </w:p>
        </w:tc>
        <w:tc>
          <w:tcPr>
            <w:tcW w:w="3607" w:type="dxa"/>
            <w:noWrap/>
            <w:hideMark/>
            <w:tcPrChange w:id="81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B041E8A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Казбековский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МКДОУ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"Детский сад "Чебурашка"</w:t>
            </w:r>
          </w:p>
        </w:tc>
        <w:tc>
          <w:tcPr>
            <w:tcW w:w="2481" w:type="dxa"/>
            <w:noWrap/>
            <w:hideMark/>
            <w:tcPrChange w:id="81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81453A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2C159F59" w14:textId="77777777" w:rsidTr="00593658">
        <w:trPr>
          <w:trHeight w:val="300"/>
          <w:trPrChange w:id="81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1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4A4B8AC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626" w:type="dxa"/>
            <w:noWrap/>
            <w:hideMark/>
            <w:tcPrChange w:id="81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F16F24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Муслимова Айбениз Ниязетдиновна</w:t>
            </w:r>
          </w:p>
        </w:tc>
        <w:tc>
          <w:tcPr>
            <w:tcW w:w="3607" w:type="dxa"/>
            <w:noWrap/>
            <w:hideMark/>
            <w:tcPrChange w:id="82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E59FB77" w14:textId="77777777" w:rsidR="00174EC9" w:rsidRPr="00DC12E6" w:rsidRDefault="00174EC9" w:rsidP="00DE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Дербент,  МБДОУ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"Д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етский сад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№16 "Чебурашка"</w:t>
            </w:r>
          </w:p>
        </w:tc>
        <w:tc>
          <w:tcPr>
            <w:tcW w:w="2481" w:type="dxa"/>
            <w:noWrap/>
            <w:hideMark/>
            <w:tcPrChange w:id="82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D10E45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511064FA" w14:textId="77777777" w:rsidTr="00593658">
        <w:trPr>
          <w:trHeight w:val="300"/>
          <w:trPrChange w:id="82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2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48EF1D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2626" w:type="dxa"/>
            <w:noWrap/>
            <w:hideMark/>
            <w:tcPrChange w:id="82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ADFF2F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Пашаева Мадина Магомедовна</w:t>
            </w:r>
          </w:p>
        </w:tc>
        <w:tc>
          <w:tcPr>
            <w:tcW w:w="3607" w:type="dxa"/>
            <w:noWrap/>
            <w:hideMark/>
            <w:tcPrChange w:id="82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C79846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</w:t>
            </w:r>
            <w:r w:rsidR="00CA2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"Каякентская СОШ №3"</w:t>
            </w:r>
          </w:p>
        </w:tc>
        <w:tc>
          <w:tcPr>
            <w:tcW w:w="2481" w:type="dxa"/>
            <w:noWrap/>
            <w:hideMark/>
            <w:tcPrChange w:id="82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CD8B7C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795DA7F8" w14:textId="77777777" w:rsidTr="00593658">
        <w:trPr>
          <w:trHeight w:val="300"/>
          <w:trPrChange w:id="82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2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CFEB07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2626" w:type="dxa"/>
            <w:noWrap/>
            <w:hideMark/>
            <w:tcPrChange w:id="82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1C5E4A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Муртазалиева Разия Забитовна</w:t>
            </w:r>
          </w:p>
        </w:tc>
        <w:tc>
          <w:tcPr>
            <w:tcW w:w="3607" w:type="dxa"/>
            <w:noWrap/>
            <w:hideMark/>
            <w:tcPrChange w:id="83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FE0F54B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Бабаюртовский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"Бабаюртовская СОШ №3"</w:t>
            </w:r>
          </w:p>
        </w:tc>
        <w:tc>
          <w:tcPr>
            <w:tcW w:w="2481" w:type="dxa"/>
            <w:noWrap/>
            <w:hideMark/>
            <w:tcPrChange w:id="83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42EFAF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математики</w:t>
            </w:r>
          </w:p>
        </w:tc>
      </w:tr>
      <w:tr w:rsidR="00174EC9" w:rsidRPr="00DC12E6" w14:paraId="3CEA060D" w14:textId="77777777" w:rsidTr="00593658">
        <w:trPr>
          <w:trHeight w:val="300"/>
          <w:trPrChange w:id="83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3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1901CCA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2626" w:type="dxa"/>
            <w:noWrap/>
            <w:hideMark/>
            <w:tcPrChange w:id="83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7516052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Шкляева Анастасия Анатольевна</w:t>
            </w:r>
          </w:p>
        </w:tc>
        <w:tc>
          <w:tcPr>
            <w:tcW w:w="3607" w:type="dxa"/>
            <w:noWrap/>
            <w:hideMark/>
            <w:tcPrChange w:id="83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8D0901E" w14:textId="77777777" w:rsidR="00174EC9" w:rsidRPr="00DC12E6" w:rsidRDefault="00DE4F64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МБУ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"Центр дополнительного образования"</w:t>
            </w:r>
          </w:p>
        </w:tc>
        <w:tc>
          <w:tcPr>
            <w:tcW w:w="2481" w:type="dxa"/>
            <w:noWrap/>
            <w:hideMark/>
            <w:tcPrChange w:id="83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435BEE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 ДО</w:t>
            </w:r>
          </w:p>
        </w:tc>
      </w:tr>
      <w:tr w:rsidR="00174EC9" w:rsidRPr="00DC12E6" w14:paraId="6459406C" w14:textId="77777777" w:rsidTr="00593658">
        <w:trPr>
          <w:trHeight w:val="300"/>
          <w:trPrChange w:id="83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3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8F701E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2626" w:type="dxa"/>
            <w:noWrap/>
            <w:hideMark/>
            <w:tcPrChange w:id="83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710EB5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Муталимова Асият Темуруллаевна</w:t>
            </w:r>
          </w:p>
        </w:tc>
        <w:tc>
          <w:tcPr>
            <w:tcW w:w="3607" w:type="dxa"/>
            <w:noWrap/>
            <w:hideMark/>
            <w:tcPrChange w:id="84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F20213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"Прогимназия №9 "Ручеек"</w:t>
            </w:r>
          </w:p>
        </w:tc>
        <w:tc>
          <w:tcPr>
            <w:tcW w:w="2481" w:type="dxa"/>
            <w:noWrap/>
            <w:hideMark/>
            <w:tcPrChange w:id="84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EA7544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5DD07394" w14:textId="77777777" w:rsidTr="00593658">
        <w:trPr>
          <w:trHeight w:val="300"/>
          <w:trPrChange w:id="84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4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4F09492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2626" w:type="dxa"/>
            <w:noWrap/>
            <w:hideMark/>
            <w:tcPrChange w:id="84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2480F7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К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алимат Магомедовна</w:t>
            </w:r>
          </w:p>
        </w:tc>
        <w:tc>
          <w:tcPr>
            <w:tcW w:w="3607" w:type="dxa"/>
            <w:noWrap/>
            <w:hideMark/>
            <w:tcPrChange w:id="84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1855DB0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"Чиркейский многопрофильный лицей им. 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Омарова"</w:t>
            </w:r>
          </w:p>
        </w:tc>
        <w:tc>
          <w:tcPr>
            <w:tcW w:w="2481" w:type="dxa"/>
            <w:noWrap/>
            <w:hideMark/>
            <w:tcPrChange w:id="84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467D12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19F7176E" w14:textId="77777777" w:rsidTr="00593658">
        <w:trPr>
          <w:trHeight w:val="300"/>
          <w:trPrChange w:id="84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4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0EED28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626" w:type="dxa"/>
            <w:noWrap/>
            <w:hideMark/>
            <w:tcPrChange w:id="84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50E5B4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Кадирисова Марьям Алигаджиевна</w:t>
            </w:r>
          </w:p>
        </w:tc>
        <w:tc>
          <w:tcPr>
            <w:tcW w:w="3607" w:type="dxa"/>
            <w:noWrap/>
            <w:hideMark/>
            <w:tcPrChange w:id="85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2CFB5E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Избербаш, ГБПОУ РД "ИПК"</w:t>
            </w:r>
          </w:p>
        </w:tc>
        <w:tc>
          <w:tcPr>
            <w:tcW w:w="2481" w:type="dxa"/>
            <w:noWrap/>
            <w:hideMark/>
            <w:tcPrChange w:id="85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4581A72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СПО</w:t>
            </w:r>
          </w:p>
        </w:tc>
      </w:tr>
      <w:tr w:rsidR="00174EC9" w:rsidRPr="00DC12E6" w14:paraId="2DF3C715" w14:textId="77777777" w:rsidTr="00593658">
        <w:trPr>
          <w:trHeight w:val="300"/>
          <w:trPrChange w:id="85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5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74AA5A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2626" w:type="dxa"/>
            <w:noWrap/>
            <w:hideMark/>
            <w:tcPrChange w:id="85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5C12D6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Батырмурзаева Надия Вагабовна</w:t>
            </w:r>
          </w:p>
        </w:tc>
        <w:tc>
          <w:tcPr>
            <w:tcW w:w="3607" w:type="dxa"/>
            <w:noWrap/>
            <w:hideMark/>
            <w:tcPrChange w:id="85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EF8152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"Прогимназия №9 "Ручеек"</w:t>
            </w:r>
          </w:p>
        </w:tc>
        <w:tc>
          <w:tcPr>
            <w:tcW w:w="2481" w:type="dxa"/>
            <w:noWrap/>
            <w:hideMark/>
            <w:tcPrChange w:id="85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E4F296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7F315E15" w14:textId="77777777" w:rsidTr="00593658">
        <w:trPr>
          <w:trHeight w:val="300"/>
          <w:trPrChange w:id="85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5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C293DB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2626" w:type="dxa"/>
            <w:noWrap/>
            <w:hideMark/>
            <w:tcPrChange w:id="85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5320540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Эстамирова Мая Эльмадиевна</w:t>
            </w:r>
          </w:p>
        </w:tc>
        <w:tc>
          <w:tcPr>
            <w:tcW w:w="3607" w:type="dxa"/>
            <w:noWrap/>
            <w:hideMark/>
            <w:tcPrChange w:id="86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B004BA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"СОШ №15"</w:t>
            </w:r>
          </w:p>
        </w:tc>
        <w:tc>
          <w:tcPr>
            <w:tcW w:w="2481" w:type="dxa"/>
            <w:noWrap/>
            <w:hideMark/>
            <w:tcPrChange w:id="86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5642D7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5F164EAB" w14:textId="77777777" w:rsidTr="00593658">
        <w:trPr>
          <w:trHeight w:val="300"/>
          <w:trPrChange w:id="86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6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3F357B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2626" w:type="dxa"/>
            <w:noWrap/>
            <w:hideMark/>
            <w:tcPrChange w:id="86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97A07A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Магамдалиева Азнифат  Шихмагомедовна</w:t>
            </w:r>
          </w:p>
        </w:tc>
        <w:tc>
          <w:tcPr>
            <w:tcW w:w="3607" w:type="dxa"/>
            <w:noWrap/>
            <w:hideMark/>
            <w:tcPrChange w:id="86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983DC7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МБОУ "СОШ №1"</w:t>
            </w:r>
          </w:p>
        </w:tc>
        <w:tc>
          <w:tcPr>
            <w:tcW w:w="2481" w:type="dxa"/>
            <w:noWrap/>
            <w:hideMark/>
            <w:tcPrChange w:id="86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2ADC2C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18E04282" w14:textId="77777777" w:rsidTr="00593658">
        <w:trPr>
          <w:trHeight w:val="300"/>
          <w:trPrChange w:id="86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6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5D4D20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2626" w:type="dxa"/>
            <w:noWrap/>
            <w:hideMark/>
            <w:tcPrChange w:id="86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08B756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Таймасханова Зарият Насурдиновна</w:t>
            </w:r>
          </w:p>
        </w:tc>
        <w:tc>
          <w:tcPr>
            <w:tcW w:w="3607" w:type="dxa"/>
            <w:noWrap/>
            <w:hideMark/>
            <w:tcPrChange w:id="87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1248056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"Эндирейская СОШ"</w:t>
            </w:r>
          </w:p>
        </w:tc>
        <w:tc>
          <w:tcPr>
            <w:tcW w:w="2481" w:type="dxa"/>
            <w:noWrap/>
            <w:hideMark/>
            <w:tcPrChange w:id="87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05C1D6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174EC9" w:rsidRPr="00DC12E6" w14:paraId="0561A54A" w14:textId="77777777" w:rsidTr="00593658">
        <w:trPr>
          <w:trHeight w:val="300"/>
          <w:trPrChange w:id="87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7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E6430C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2626" w:type="dxa"/>
            <w:noWrap/>
            <w:hideMark/>
            <w:tcPrChange w:id="87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4B0C51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Адилмурзаева Марият Гасановна</w:t>
            </w:r>
          </w:p>
        </w:tc>
        <w:tc>
          <w:tcPr>
            <w:tcW w:w="3607" w:type="dxa"/>
            <w:noWrap/>
            <w:hideMark/>
            <w:tcPrChange w:id="87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C86128B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"Эндирейская СОШ"</w:t>
            </w:r>
          </w:p>
        </w:tc>
        <w:tc>
          <w:tcPr>
            <w:tcW w:w="2481" w:type="dxa"/>
            <w:noWrap/>
            <w:hideMark/>
            <w:tcPrChange w:id="87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E823CC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родного языка и литературы</w:t>
            </w:r>
          </w:p>
        </w:tc>
      </w:tr>
      <w:tr w:rsidR="00174EC9" w:rsidRPr="00DC12E6" w14:paraId="1EC6B1C2" w14:textId="77777777" w:rsidTr="00593658">
        <w:trPr>
          <w:trHeight w:val="300"/>
          <w:trPrChange w:id="87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7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0E0EADF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2626" w:type="dxa"/>
            <w:noWrap/>
            <w:hideMark/>
            <w:tcPrChange w:id="87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434013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Джалилов Шамиль Абдулгамидович</w:t>
            </w:r>
          </w:p>
        </w:tc>
        <w:tc>
          <w:tcPr>
            <w:tcW w:w="3607" w:type="dxa"/>
            <w:noWrap/>
            <w:hideMark/>
            <w:tcPrChange w:id="88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3A2089A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ГБПОУ РД "Технический колледж"</w:t>
            </w:r>
          </w:p>
        </w:tc>
        <w:tc>
          <w:tcPr>
            <w:tcW w:w="2481" w:type="dxa"/>
            <w:noWrap/>
            <w:hideMark/>
            <w:tcPrChange w:id="88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D4EB01B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СПО</w:t>
            </w:r>
          </w:p>
        </w:tc>
      </w:tr>
      <w:tr w:rsidR="00174EC9" w:rsidRPr="00DC12E6" w14:paraId="45D27780" w14:textId="77777777" w:rsidTr="00593658">
        <w:trPr>
          <w:trHeight w:val="300"/>
          <w:trPrChange w:id="88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8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479E30E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626" w:type="dxa"/>
            <w:noWrap/>
            <w:hideMark/>
            <w:tcPrChange w:id="88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AC7B89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Муртазалиева Зухра Курбановна</w:t>
            </w:r>
          </w:p>
        </w:tc>
        <w:tc>
          <w:tcPr>
            <w:tcW w:w="3607" w:type="dxa"/>
            <w:noWrap/>
            <w:hideMark/>
            <w:tcPrChange w:id="88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B0106B7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Акушинский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"Курьимахинская СОШ"</w:t>
            </w:r>
          </w:p>
        </w:tc>
        <w:tc>
          <w:tcPr>
            <w:tcW w:w="2481" w:type="dxa"/>
            <w:noWrap/>
            <w:hideMark/>
            <w:tcPrChange w:id="88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16B8B78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английского языка</w:t>
            </w:r>
          </w:p>
        </w:tc>
      </w:tr>
      <w:tr w:rsidR="00174EC9" w:rsidRPr="00DC12E6" w14:paraId="6B1ACB59" w14:textId="77777777" w:rsidTr="00593658">
        <w:trPr>
          <w:trHeight w:val="300"/>
          <w:trPrChange w:id="88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8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63F3B8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2626" w:type="dxa"/>
            <w:noWrap/>
            <w:hideMark/>
            <w:tcPrChange w:id="88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32DC3FB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Латипова Патимат Магомедовна</w:t>
            </w:r>
          </w:p>
        </w:tc>
        <w:tc>
          <w:tcPr>
            <w:tcW w:w="3607" w:type="dxa"/>
            <w:noWrap/>
            <w:hideMark/>
            <w:tcPrChange w:id="89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685A28E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Унцукульский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МКДОУ "Детский сад №8 "Солнышко"</w:t>
            </w:r>
          </w:p>
        </w:tc>
        <w:tc>
          <w:tcPr>
            <w:tcW w:w="2481" w:type="dxa"/>
            <w:noWrap/>
            <w:hideMark/>
            <w:tcPrChange w:id="89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0FB9EF3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638ED728" w14:textId="77777777" w:rsidTr="00593658">
        <w:trPr>
          <w:trHeight w:val="300"/>
          <w:trPrChange w:id="89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9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DF8024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2626" w:type="dxa"/>
            <w:noWrap/>
            <w:hideMark/>
            <w:tcPrChange w:id="89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2E7C3BD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Аджалавова Разият Бекболатовна</w:t>
            </w:r>
          </w:p>
        </w:tc>
        <w:tc>
          <w:tcPr>
            <w:tcW w:w="3607" w:type="dxa"/>
            <w:noWrap/>
            <w:hideMark/>
            <w:tcPrChange w:id="89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F100C5B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Бабаюртовский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"Геметюбинская СОШ"</w:t>
            </w:r>
          </w:p>
        </w:tc>
        <w:tc>
          <w:tcPr>
            <w:tcW w:w="2481" w:type="dxa"/>
            <w:noWrap/>
            <w:hideMark/>
            <w:tcPrChange w:id="89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55B6DED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музыки</w:t>
            </w:r>
          </w:p>
        </w:tc>
      </w:tr>
      <w:tr w:rsidR="00174EC9" w:rsidRPr="00DC12E6" w14:paraId="0CE1529E" w14:textId="77777777" w:rsidTr="00593658">
        <w:trPr>
          <w:trHeight w:val="300"/>
          <w:trPrChange w:id="89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89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79E1148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2626" w:type="dxa"/>
            <w:noWrap/>
            <w:hideMark/>
            <w:tcPrChange w:id="89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ADEBBE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Айвазова Сайгибат Айвазовна</w:t>
            </w:r>
          </w:p>
        </w:tc>
        <w:tc>
          <w:tcPr>
            <w:tcW w:w="3607" w:type="dxa"/>
            <w:noWrap/>
            <w:hideMark/>
            <w:tcPrChange w:id="90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DDB031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Кизил</w:t>
            </w:r>
            <w:r w:rsidR="00CA2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юртовский р-н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"Комсомольская СОШ"</w:t>
            </w:r>
          </w:p>
        </w:tc>
        <w:tc>
          <w:tcPr>
            <w:tcW w:w="2481" w:type="dxa"/>
            <w:noWrap/>
            <w:hideMark/>
            <w:tcPrChange w:id="90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612DE2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технологии</w:t>
            </w:r>
          </w:p>
        </w:tc>
      </w:tr>
      <w:tr w:rsidR="00174EC9" w:rsidRPr="00DC12E6" w14:paraId="3D35210F" w14:textId="77777777" w:rsidTr="00593658">
        <w:trPr>
          <w:trHeight w:val="300"/>
          <w:trPrChange w:id="90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90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B2B1FB6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2626" w:type="dxa"/>
            <w:noWrap/>
            <w:hideMark/>
            <w:tcPrChange w:id="90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06C585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Муртазалиева Умайсат Магомедовна</w:t>
            </w:r>
          </w:p>
        </w:tc>
        <w:tc>
          <w:tcPr>
            <w:tcW w:w="3607" w:type="dxa"/>
            <w:noWrap/>
            <w:hideMark/>
            <w:tcPrChange w:id="90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5784F50A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Кизилюртовский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"Нечаевская СОШ №2"</w:t>
            </w:r>
          </w:p>
        </w:tc>
        <w:tc>
          <w:tcPr>
            <w:tcW w:w="2481" w:type="dxa"/>
            <w:noWrap/>
            <w:hideMark/>
            <w:tcPrChange w:id="90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22B963C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физической культуры</w:t>
            </w:r>
          </w:p>
        </w:tc>
      </w:tr>
      <w:tr w:rsidR="00174EC9" w:rsidRPr="00DC12E6" w14:paraId="79773DE6" w14:textId="77777777" w:rsidTr="00593658">
        <w:trPr>
          <w:trHeight w:val="300"/>
          <w:trPrChange w:id="90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90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3A42018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26" w:type="dxa"/>
            <w:noWrap/>
            <w:hideMark/>
            <w:tcPrChange w:id="90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141AA6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Балгишиева Фатима Ризвановна</w:t>
            </w:r>
          </w:p>
        </w:tc>
        <w:tc>
          <w:tcPr>
            <w:tcW w:w="3607" w:type="dxa"/>
            <w:noWrap/>
            <w:hideMark/>
            <w:tcPrChange w:id="91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1F321B44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ГКОУ РД "СОШ Ботлихского района"</w:t>
            </w:r>
          </w:p>
        </w:tc>
        <w:tc>
          <w:tcPr>
            <w:tcW w:w="2481" w:type="dxa"/>
            <w:noWrap/>
            <w:hideMark/>
            <w:tcPrChange w:id="91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04CB2E1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английского языка</w:t>
            </w:r>
          </w:p>
        </w:tc>
      </w:tr>
      <w:tr w:rsidR="00174EC9" w:rsidRPr="00DC12E6" w14:paraId="290E8116" w14:textId="77777777" w:rsidTr="00593658">
        <w:trPr>
          <w:trHeight w:val="300"/>
          <w:trPrChange w:id="91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91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E8E8A6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2626" w:type="dxa"/>
            <w:noWrap/>
            <w:hideMark/>
            <w:tcPrChange w:id="91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6D616AC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Арсланалиева Тахмина Муртузалиевна</w:t>
            </w:r>
          </w:p>
        </w:tc>
        <w:tc>
          <w:tcPr>
            <w:tcW w:w="3607" w:type="dxa"/>
            <w:noWrap/>
            <w:hideMark/>
            <w:tcPrChange w:id="91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D499BB9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"Гимназия №1 им. С.М. Омарова"</w:t>
            </w:r>
          </w:p>
        </w:tc>
        <w:tc>
          <w:tcPr>
            <w:tcW w:w="2481" w:type="dxa"/>
            <w:noWrap/>
            <w:hideMark/>
            <w:tcPrChange w:id="91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BE7DCCE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25B1679C" w14:textId="77777777" w:rsidTr="00593658">
        <w:trPr>
          <w:trHeight w:val="300"/>
          <w:trPrChange w:id="91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91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C7AEFF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2626" w:type="dxa"/>
            <w:noWrap/>
            <w:hideMark/>
            <w:tcPrChange w:id="91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035417A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 Камил Абдулаевич</w:t>
            </w:r>
          </w:p>
        </w:tc>
        <w:tc>
          <w:tcPr>
            <w:tcW w:w="3607" w:type="dxa"/>
            <w:noWrap/>
            <w:hideMark/>
            <w:tcPrChange w:id="92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4C1BCAAA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Левашинский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"Наскентская СОШ"</w:t>
            </w:r>
          </w:p>
        </w:tc>
        <w:tc>
          <w:tcPr>
            <w:tcW w:w="2481" w:type="dxa"/>
            <w:noWrap/>
            <w:hideMark/>
            <w:tcPrChange w:id="92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613ABEA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физики</w:t>
            </w:r>
          </w:p>
        </w:tc>
      </w:tr>
      <w:tr w:rsidR="00174EC9" w:rsidRPr="00DC12E6" w14:paraId="22092328" w14:textId="77777777" w:rsidTr="00593658">
        <w:trPr>
          <w:trHeight w:val="300"/>
          <w:trPrChange w:id="92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92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21E09C1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2626" w:type="dxa"/>
            <w:noWrap/>
            <w:hideMark/>
            <w:tcPrChange w:id="92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0D0348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Муртазалиев Магомед Магомедсаламович</w:t>
            </w:r>
          </w:p>
        </w:tc>
        <w:tc>
          <w:tcPr>
            <w:tcW w:w="3607" w:type="dxa"/>
            <w:noWrap/>
            <w:hideMark/>
            <w:tcPrChange w:id="92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0E7D198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CA2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евашинский р-н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"Наскентская СОШ"</w:t>
            </w:r>
          </w:p>
        </w:tc>
        <w:tc>
          <w:tcPr>
            <w:tcW w:w="2481" w:type="dxa"/>
            <w:noWrap/>
            <w:hideMark/>
            <w:tcPrChange w:id="92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7048559C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физической культуры</w:t>
            </w:r>
          </w:p>
        </w:tc>
      </w:tr>
      <w:tr w:rsidR="00174EC9" w:rsidRPr="00DC12E6" w14:paraId="6568211B" w14:textId="77777777" w:rsidTr="00593658">
        <w:trPr>
          <w:trHeight w:val="300"/>
          <w:trPrChange w:id="927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92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53967525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186</w:t>
            </w:r>
          </w:p>
        </w:tc>
        <w:tc>
          <w:tcPr>
            <w:tcW w:w="2626" w:type="dxa"/>
            <w:noWrap/>
            <w:hideMark/>
            <w:tcPrChange w:id="92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4E18EE7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Максалина Гасангаджиевна</w:t>
            </w:r>
          </w:p>
        </w:tc>
        <w:tc>
          <w:tcPr>
            <w:tcW w:w="3607" w:type="dxa"/>
            <w:noWrap/>
            <w:hideMark/>
            <w:tcPrChange w:id="93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2D807BBC" w14:textId="77777777" w:rsidR="00174EC9" w:rsidRPr="00DC12E6" w:rsidRDefault="00CA23F0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Левашинский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"Наскентская СОШ"</w:t>
            </w:r>
          </w:p>
        </w:tc>
        <w:tc>
          <w:tcPr>
            <w:tcW w:w="2481" w:type="dxa"/>
            <w:noWrap/>
            <w:hideMark/>
            <w:tcPrChange w:id="93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517997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174EC9" w:rsidRPr="00DC12E6" w14:paraId="34962FBF" w14:textId="77777777" w:rsidTr="00593658">
        <w:trPr>
          <w:trHeight w:val="300"/>
          <w:trPrChange w:id="932" w:author="Лариса" w:date="2020-09-02T17:55:00Z">
            <w:trPr>
              <w:trHeight w:val="300"/>
            </w:trPr>
          </w:trPrChange>
        </w:trPr>
        <w:tc>
          <w:tcPr>
            <w:tcW w:w="913" w:type="dxa"/>
            <w:noWrap/>
            <w:hideMark/>
            <w:tcPrChange w:id="933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66CAFAB3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2626" w:type="dxa"/>
            <w:noWrap/>
            <w:hideMark/>
            <w:tcPrChange w:id="934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1400827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Наврузбекова Фарида Мирзоевна</w:t>
            </w:r>
          </w:p>
        </w:tc>
        <w:tc>
          <w:tcPr>
            <w:tcW w:w="3607" w:type="dxa"/>
            <w:noWrap/>
            <w:hideMark/>
            <w:tcPrChange w:id="935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7299D61C" w14:textId="77777777" w:rsidR="00174EC9" w:rsidRPr="00DC12E6" w:rsidRDefault="00CA23F0" w:rsidP="00BA2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Сулейман-Стальский р-н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МКДОУ </w:t>
            </w:r>
            <w:r w:rsidR="00BA2053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174EC9"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сумкентский детский сад №2"</w:t>
            </w:r>
          </w:p>
        </w:tc>
        <w:tc>
          <w:tcPr>
            <w:tcW w:w="2481" w:type="dxa"/>
            <w:noWrap/>
            <w:hideMark/>
            <w:tcPrChange w:id="936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12B7E9EF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174EC9" w:rsidRPr="00DC12E6" w14:paraId="461D039B" w14:textId="77777777" w:rsidTr="00593658">
        <w:trPr>
          <w:trHeight w:val="629"/>
          <w:trPrChange w:id="937" w:author="Лариса" w:date="2020-09-02T17:55:00Z">
            <w:trPr>
              <w:trHeight w:val="629"/>
            </w:trPr>
          </w:trPrChange>
        </w:trPr>
        <w:tc>
          <w:tcPr>
            <w:tcW w:w="913" w:type="dxa"/>
            <w:noWrap/>
            <w:hideMark/>
            <w:tcPrChange w:id="938" w:author="Лариса" w:date="2020-09-02T17:55:00Z">
              <w:tcPr>
                <w:tcW w:w="913" w:type="dxa"/>
                <w:noWrap/>
                <w:hideMark/>
              </w:tcPr>
            </w:tcPrChange>
          </w:tcPr>
          <w:p w14:paraId="00B27587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26" w:type="dxa"/>
            <w:noWrap/>
            <w:hideMark/>
            <w:tcPrChange w:id="939" w:author="Лариса" w:date="2020-09-02T17:55:00Z">
              <w:tcPr>
                <w:tcW w:w="2626" w:type="dxa"/>
                <w:noWrap/>
                <w:hideMark/>
              </w:tcPr>
            </w:tcPrChange>
          </w:tcPr>
          <w:p w14:paraId="595365ED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Газиева Париза Назирбеговна</w:t>
            </w:r>
          </w:p>
        </w:tc>
        <w:tc>
          <w:tcPr>
            <w:tcW w:w="3607" w:type="dxa"/>
            <w:noWrap/>
            <w:hideMark/>
            <w:tcPrChange w:id="940" w:author="Лариса" w:date="2020-09-02T17:55:00Z">
              <w:tcPr>
                <w:tcW w:w="3607" w:type="dxa"/>
                <w:noWrap/>
                <w:hideMark/>
              </w:tcPr>
            </w:tcPrChange>
          </w:tcPr>
          <w:p w14:paraId="6F7A238A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ГКУ РД "СОШ Ахвахского района"</w:t>
            </w:r>
          </w:p>
        </w:tc>
        <w:tc>
          <w:tcPr>
            <w:tcW w:w="2481" w:type="dxa"/>
            <w:noWrap/>
            <w:hideMark/>
            <w:tcPrChange w:id="941" w:author="Лариса" w:date="2020-09-02T17:55:00Z">
              <w:tcPr>
                <w:tcW w:w="2481" w:type="dxa"/>
                <w:noWrap/>
                <w:hideMark/>
              </w:tcPr>
            </w:tcPrChange>
          </w:tcPr>
          <w:p w14:paraId="3BB266C2" w14:textId="77777777" w:rsidR="00174EC9" w:rsidRPr="00DC12E6" w:rsidRDefault="00174EC9" w:rsidP="00174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педагог-библиотекарь</w:t>
            </w:r>
          </w:p>
        </w:tc>
      </w:tr>
      <w:tr w:rsidR="00174EC9" w:rsidRPr="00BA2053" w14:paraId="53999664" w14:textId="77777777" w:rsidTr="00593658">
        <w:trPr>
          <w:trHeight w:val="583"/>
          <w:trPrChange w:id="942" w:author="Лариса" w:date="2020-09-02T17:55:00Z">
            <w:trPr>
              <w:trHeight w:val="583"/>
            </w:trPr>
          </w:trPrChange>
        </w:trPr>
        <w:tc>
          <w:tcPr>
            <w:tcW w:w="913" w:type="dxa"/>
            <w:noWrap/>
            <w:tcPrChange w:id="943" w:author="Лариса" w:date="2020-09-02T17:55:00Z">
              <w:tcPr>
                <w:tcW w:w="913" w:type="dxa"/>
                <w:noWrap/>
              </w:tcPr>
            </w:tcPrChange>
          </w:tcPr>
          <w:p w14:paraId="6220370F" w14:textId="77777777" w:rsidR="00174EC9" w:rsidRPr="00CF188D" w:rsidRDefault="00174EC9" w:rsidP="00DE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2626" w:type="dxa"/>
            <w:noWrap/>
            <w:tcPrChange w:id="944" w:author="Лариса" w:date="2020-09-02T17:55:00Z">
              <w:tcPr>
                <w:tcW w:w="2626" w:type="dxa"/>
                <w:noWrap/>
              </w:tcPr>
            </w:tcPrChange>
          </w:tcPr>
          <w:p w14:paraId="08ED2DEB" w14:textId="77777777" w:rsidR="00174EC9" w:rsidRPr="00CF188D" w:rsidRDefault="00174EC9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8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Алиукаева Сакинат Алиевна</w:t>
            </w:r>
          </w:p>
        </w:tc>
        <w:tc>
          <w:tcPr>
            <w:tcW w:w="3607" w:type="dxa"/>
            <w:noWrap/>
            <w:tcPrChange w:id="945" w:author="Лариса" w:date="2020-09-02T17:55:00Z">
              <w:tcPr>
                <w:tcW w:w="3607" w:type="dxa"/>
                <w:noWrap/>
              </w:tcPr>
            </w:tcPrChange>
          </w:tcPr>
          <w:p w14:paraId="0E074054" w14:textId="77777777" w:rsidR="00174EC9" w:rsidRPr="00CF188D" w:rsidRDefault="00BA2053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8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Казбековский р</w:t>
            </w:r>
            <w:r w:rsidR="00CF18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CF18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74EC9" w:rsidRPr="00CF18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МКОУ "Дылымский лицей"</w:t>
            </w:r>
          </w:p>
        </w:tc>
        <w:tc>
          <w:tcPr>
            <w:tcW w:w="2481" w:type="dxa"/>
            <w:noWrap/>
            <w:tcPrChange w:id="946" w:author="Лариса" w:date="2020-09-02T17:55:00Z">
              <w:tcPr>
                <w:tcW w:w="2481" w:type="dxa"/>
                <w:noWrap/>
              </w:tcPr>
            </w:tcPrChange>
          </w:tcPr>
          <w:p w14:paraId="473B9395" w14:textId="77777777" w:rsidR="00174EC9" w:rsidRPr="00CF188D" w:rsidRDefault="00174EC9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8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математики</w:t>
            </w:r>
          </w:p>
        </w:tc>
      </w:tr>
      <w:tr w:rsidR="00174EC9" w:rsidRPr="0052750B" w14:paraId="2417F5D3" w14:textId="77777777" w:rsidTr="00593658">
        <w:trPr>
          <w:trHeight w:val="563"/>
          <w:trPrChange w:id="947" w:author="Лариса" w:date="2020-09-02T17:55:00Z">
            <w:trPr>
              <w:trHeight w:val="563"/>
            </w:trPr>
          </w:trPrChange>
        </w:trPr>
        <w:tc>
          <w:tcPr>
            <w:tcW w:w="913" w:type="dxa"/>
            <w:noWrap/>
            <w:tcPrChange w:id="948" w:author="Лариса" w:date="2020-09-02T17:55:00Z">
              <w:tcPr>
                <w:tcW w:w="913" w:type="dxa"/>
                <w:noWrap/>
              </w:tcPr>
            </w:tcPrChange>
          </w:tcPr>
          <w:p w14:paraId="462B5D4F" w14:textId="77777777" w:rsidR="00174EC9" w:rsidRPr="00DE4F64" w:rsidRDefault="00174EC9" w:rsidP="005275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</w:t>
            </w:r>
            <w:r w:rsidRP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626" w:type="dxa"/>
            <w:noWrap/>
            <w:tcPrChange w:id="949" w:author="Лариса" w:date="2020-09-02T17:55:00Z">
              <w:tcPr>
                <w:tcW w:w="2626" w:type="dxa"/>
                <w:noWrap/>
              </w:tcPr>
            </w:tcPrChange>
          </w:tcPr>
          <w:p w14:paraId="08A77785" w14:textId="77777777" w:rsidR="00174EC9" w:rsidRPr="0052750B" w:rsidRDefault="004B287C" w:rsidP="005275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Алиева Анисат Абдурахмановна</w:t>
            </w:r>
          </w:p>
        </w:tc>
        <w:tc>
          <w:tcPr>
            <w:tcW w:w="3607" w:type="dxa"/>
            <w:noWrap/>
            <w:tcPrChange w:id="950" w:author="Лариса" w:date="2020-09-02T17:55:00Z">
              <w:tcPr>
                <w:tcW w:w="3607" w:type="dxa"/>
                <w:noWrap/>
              </w:tcPr>
            </w:tcPrChange>
          </w:tcPr>
          <w:p w14:paraId="1BA0D84D" w14:textId="77777777" w:rsidR="00174EC9" w:rsidRPr="0052750B" w:rsidRDefault="00BA2053" w:rsidP="004B28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4B2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Кизилюрт</w:t>
            </w:r>
            <w:r w:rsidRPr="0052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74EC9" w:rsidRPr="0052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="004B2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174EC9" w:rsidRPr="0052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ОУ "СОШ № </w:t>
            </w:r>
            <w:r w:rsidR="004B2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2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81" w:type="dxa"/>
            <w:noWrap/>
            <w:tcPrChange w:id="951" w:author="Лариса" w:date="2020-09-02T17:55:00Z">
              <w:tcPr>
                <w:tcW w:w="2481" w:type="dxa"/>
                <w:noWrap/>
              </w:tcPr>
            </w:tcPrChange>
          </w:tcPr>
          <w:p w14:paraId="0496B12E" w14:textId="77777777" w:rsidR="00174EC9" w:rsidRPr="0052750B" w:rsidRDefault="00174EC9" w:rsidP="004B28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="004B2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языка и литературы</w:t>
            </w:r>
          </w:p>
        </w:tc>
      </w:tr>
      <w:tr w:rsidR="00174EC9" w:rsidRPr="00DE4F64" w14:paraId="131867AD" w14:textId="77777777" w:rsidTr="00593658">
        <w:trPr>
          <w:trHeight w:val="658"/>
          <w:trPrChange w:id="952" w:author="Лариса" w:date="2020-09-02T17:55:00Z">
            <w:trPr>
              <w:trHeight w:val="658"/>
            </w:trPr>
          </w:trPrChange>
        </w:trPr>
        <w:tc>
          <w:tcPr>
            <w:tcW w:w="913" w:type="dxa"/>
            <w:noWrap/>
            <w:tcPrChange w:id="953" w:author="Лариса" w:date="2020-09-02T17:55:00Z">
              <w:tcPr>
                <w:tcW w:w="913" w:type="dxa"/>
                <w:noWrap/>
              </w:tcPr>
            </w:tcPrChange>
          </w:tcPr>
          <w:p w14:paraId="463E5766" w14:textId="77777777" w:rsidR="00174EC9" w:rsidRPr="00DE4F64" w:rsidRDefault="00174EC9" w:rsidP="005275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2626" w:type="dxa"/>
            <w:noWrap/>
            <w:tcPrChange w:id="954" w:author="Лариса" w:date="2020-09-02T17:55:00Z">
              <w:tcPr>
                <w:tcW w:w="2626" w:type="dxa"/>
                <w:noWrap/>
              </w:tcPr>
            </w:tcPrChange>
          </w:tcPr>
          <w:p w14:paraId="60ABC349" w14:textId="77777777" w:rsidR="00174EC9" w:rsidRPr="0052750B" w:rsidRDefault="00174EC9" w:rsidP="005275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Алибекова Салихат Нурудиновна</w:t>
            </w:r>
          </w:p>
        </w:tc>
        <w:tc>
          <w:tcPr>
            <w:tcW w:w="3607" w:type="dxa"/>
            <w:noWrap/>
            <w:tcPrChange w:id="955" w:author="Лариса" w:date="2020-09-02T17:55:00Z">
              <w:tcPr>
                <w:tcW w:w="3607" w:type="dxa"/>
                <w:noWrap/>
              </w:tcPr>
            </w:tcPrChange>
          </w:tcPr>
          <w:p w14:paraId="386FC28D" w14:textId="77777777" w:rsidR="00174EC9" w:rsidRPr="0052750B" w:rsidRDefault="00174EC9" w:rsidP="005275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Махачкала, МБОУ </w:t>
            </w:r>
            <w:r w:rsidR="004B2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2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Многопрофильная гимназия №38</w:t>
            </w:r>
            <w:r w:rsidR="004B2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81" w:type="dxa"/>
            <w:noWrap/>
            <w:tcPrChange w:id="956" w:author="Лариса" w:date="2020-09-02T17:55:00Z">
              <w:tcPr>
                <w:tcW w:w="2481" w:type="dxa"/>
                <w:noWrap/>
              </w:tcPr>
            </w:tcPrChange>
          </w:tcPr>
          <w:p w14:paraId="32877ECE" w14:textId="77777777" w:rsidR="00174EC9" w:rsidRPr="0052750B" w:rsidRDefault="00174EC9" w:rsidP="005275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истории и ОДНКНР</w:t>
            </w:r>
          </w:p>
        </w:tc>
      </w:tr>
      <w:tr w:rsidR="00174EC9" w:rsidRPr="00DE4F64" w14:paraId="022287BA" w14:textId="77777777" w:rsidTr="00593658">
        <w:trPr>
          <w:trHeight w:val="539"/>
          <w:trPrChange w:id="957" w:author="Лариса" w:date="2020-09-02T17:55:00Z">
            <w:trPr>
              <w:trHeight w:val="539"/>
            </w:trPr>
          </w:trPrChange>
        </w:trPr>
        <w:tc>
          <w:tcPr>
            <w:tcW w:w="913" w:type="dxa"/>
            <w:noWrap/>
            <w:tcPrChange w:id="958" w:author="Лариса" w:date="2020-09-02T17:55:00Z">
              <w:tcPr>
                <w:tcW w:w="913" w:type="dxa"/>
                <w:noWrap/>
              </w:tcPr>
            </w:tcPrChange>
          </w:tcPr>
          <w:p w14:paraId="2A4E0C39" w14:textId="77777777" w:rsidR="00174EC9" w:rsidRPr="00DE4F64" w:rsidRDefault="00174EC9" w:rsidP="005275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626" w:type="dxa"/>
            <w:noWrap/>
            <w:tcPrChange w:id="959" w:author="Лариса" w:date="2020-09-02T17:55:00Z">
              <w:tcPr>
                <w:tcW w:w="2626" w:type="dxa"/>
                <w:noWrap/>
              </w:tcPr>
            </w:tcPrChange>
          </w:tcPr>
          <w:p w14:paraId="0F37BF47" w14:textId="77777777" w:rsidR="00174EC9" w:rsidRPr="0052750B" w:rsidRDefault="00174EC9" w:rsidP="005275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Курбанова Савдат Дибировна</w:t>
            </w:r>
          </w:p>
        </w:tc>
        <w:tc>
          <w:tcPr>
            <w:tcW w:w="3607" w:type="dxa"/>
            <w:noWrap/>
            <w:tcPrChange w:id="960" w:author="Лариса" w:date="2020-09-02T17:55:00Z">
              <w:tcPr>
                <w:tcW w:w="3607" w:type="dxa"/>
                <w:noWrap/>
              </w:tcPr>
            </w:tcPrChange>
          </w:tcPr>
          <w:p w14:paraId="68B1AEBA" w14:textId="77777777" w:rsidR="00174EC9" w:rsidRDefault="00174EC9" w:rsidP="005275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«Гонодинская СОШ»</w:t>
            </w:r>
          </w:p>
          <w:p w14:paraId="03890EA9" w14:textId="77777777" w:rsidR="00CF188D" w:rsidRPr="0052750B" w:rsidRDefault="00CF188D" w:rsidP="005275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Гунибский р-н</w:t>
            </w:r>
          </w:p>
        </w:tc>
        <w:tc>
          <w:tcPr>
            <w:tcW w:w="2481" w:type="dxa"/>
            <w:noWrap/>
            <w:tcPrChange w:id="961" w:author="Лариса" w:date="2020-09-02T17:55:00Z">
              <w:tcPr>
                <w:tcW w:w="2481" w:type="dxa"/>
                <w:noWrap/>
              </w:tcPr>
            </w:tcPrChange>
          </w:tcPr>
          <w:p w14:paraId="3C040AE3" w14:textId="77777777" w:rsidR="00174EC9" w:rsidRPr="0052750B" w:rsidRDefault="00174EC9" w:rsidP="005275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174EC9" w:rsidRPr="00DE4F64" w14:paraId="67A1F0CA" w14:textId="77777777" w:rsidTr="00593658">
        <w:trPr>
          <w:trHeight w:val="647"/>
          <w:trPrChange w:id="962" w:author="Лариса" w:date="2020-09-02T17:55:00Z">
            <w:trPr>
              <w:trHeight w:val="647"/>
            </w:trPr>
          </w:trPrChange>
        </w:trPr>
        <w:tc>
          <w:tcPr>
            <w:tcW w:w="913" w:type="dxa"/>
            <w:noWrap/>
            <w:tcPrChange w:id="963" w:author="Лариса" w:date="2020-09-02T17:55:00Z">
              <w:tcPr>
                <w:tcW w:w="913" w:type="dxa"/>
                <w:noWrap/>
              </w:tcPr>
            </w:tcPrChange>
          </w:tcPr>
          <w:p w14:paraId="01BD9535" w14:textId="77777777" w:rsidR="00174EC9" w:rsidRPr="00DE4F64" w:rsidRDefault="00174EC9" w:rsidP="00DE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2626" w:type="dxa"/>
            <w:noWrap/>
            <w:tcPrChange w:id="964" w:author="Лариса" w:date="2020-09-02T17:55:00Z">
              <w:tcPr>
                <w:tcW w:w="2626" w:type="dxa"/>
                <w:noWrap/>
              </w:tcPr>
            </w:tcPrChange>
          </w:tcPr>
          <w:p w14:paraId="6111D34B" w14:textId="77777777" w:rsidR="00174EC9" w:rsidRPr="00DE4F64" w:rsidRDefault="00174EC9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Дроздова Светлана Васильевна</w:t>
            </w:r>
          </w:p>
        </w:tc>
        <w:tc>
          <w:tcPr>
            <w:tcW w:w="3607" w:type="dxa"/>
            <w:noWrap/>
            <w:tcPrChange w:id="965" w:author="Лариса" w:date="2020-09-02T17:55:00Z">
              <w:tcPr>
                <w:tcW w:w="3607" w:type="dxa"/>
                <w:noWrap/>
              </w:tcPr>
            </w:tcPrChange>
          </w:tcPr>
          <w:p w14:paraId="03E3C833" w14:textId="77777777" w:rsidR="00174EC9" w:rsidRPr="00DE4F64" w:rsidRDefault="00CF188D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Тарумовский р-н</w:t>
            </w:r>
            <w:r w:rsidR="00174EC9"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174EC9"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Кочубейская СОШИ</w:t>
            </w:r>
            <w:r w:rsidR="004B2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81" w:type="dxa"/>
            <w:noWrap/>
            <w:tcPrChange w:id="966" w:author="Лариса" w:date="2020-09-02T17:55:00Z">
              <w:tcPr>
                <w:tcW w:w="2481" w:type="dxa"/>
                <w:noWrap/>
              </w:tcPr>
            </w:tcPrChange>
          </w:tcPr>
          <w:p w14:paraId="54840433" w14:textId="77777777" w:rsidR="00174EC9" w:rsidRPr="00DE4F64" w:rsidRDefault="00174EC9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 ШИ</w:t>
            </w:r>
          </w:p>
        </w:tc>
      </w:tr>
      <w:tr w:rsidR="00174EC9" w:rsidRPr="00DE4F64" w14:paraId="65C6E0FE" w14:textId="77777777" w:rsidTr="00593658">
        <w:trPr>
          <w:trHeight w:val="557"/>
          <w:trPrChange w:id="967" w:author="Лариса" w:date="2020-09-02T17:55:00Z">
            <w:trPr>
              <w:trHeight w:val="557"/>
            </w:trPr>
          </w:trPrChange>
        </w:trPr>
        <w:tc>
          <w:tcPr>
            <w:tcW w:w="913" w:type="dxa"/>
            <w:noWrap/>
            <w:tcPrChange w:id="968" w:author="Лариса" w:date="2020-09-02T17:55:00Z">
              <w:tcPr>
                <w:tcW w:w="913" w:type="dxa"/>
                <w:noWrap/>
              </w:tcPr>
            </w:tcPrChange>
          </w:tcPr>
          <w:p w14:paraId="4A9F7489" w14:textId="77777777" w:rsidR="00174EC9" w:rsidRPr="00DE4F64" w:rsidRDefault="00174EC9" w:rsidP="00DE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626" w:type="dxa"/>
            <w:noWrap/>
            <w:tcPrChange w:id="969" w:author="Лариса" w:date="2020-09-02T17:55:00Z">
              <w:tcPr>
                <w:tcW w:w="2626" w:type="dxa"/>
                <w:noWrap/>
              </w:tcPr>
            </w:tcPrChange>
          </w:tcPr>
          <w:p w14:paraId="62468EF9" w14:textId="77777777" w:rsidR="00174EC9" w:rsidRPr="00DE4F64" w:rsidRDefault="00174EC9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Алиева Раисат Магомедовна</w:t>
            </w:r>
          </w:p>
        </w:tc>
        <w:tc>
          <w:tcPr>
            <w:tcW w:w="3607" w:type="dxa"/>
            <w:noWrap/>
            <w:tcPrChange w:id="970" w:author="Лариса" w:date="2020-09-02T17:55:00Z">
              <w:tcPr>
                <w:tcW w:w="3607" w:type="dxa"/>
                <w:noWrap/>
              </w:tcPr>
            </w:tcPrChange>
          </w:tcPr>
          <w:p w14:paraId="47E7D32E" w14:textId="77777777" w:rsidR="00174EC9" w:rsidRPr="00DE4F64" w:rsidRDefault="00BA2053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74EC9"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4EC9"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Махачкала, МБОУ «СОШ № 45»</w:t>
            </w:r>
          </w:p>
        </w:tc>
        <w:tc>
          <w:tcPr>
            <w:tcW w:w="2481" w:type="dxa"/>
            <w:noWrap/>
            <w:tcPrChange w:id="971" w:author="Лариса" w:date="2020-09-02T17:55:00Z">
              <w:tcPr>
                <w:tcW w:w="2481" w:type="dxa"/>
                <w:noWrap/>
              </w:tcPr>
            </w:tcPrChange>
          </w:tcPr>
          <w:p w14:paraId="239D54B1" w14:textId="77777777" w:rsidR="00174EC9" w:rsidRPr="00DE4F64" w:rsidRDefault="00174EC9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174EC9" w:rsidRPr="00DE4F64" w14:paraId="79B8A042" w14:textId="77777777" w:rsidTr="00593658">
        <w:trPr>
          <w:trHeight w:val="567"/>
          <w:trPrChange w:id="972" w:author="Лариса" w:date="2020-09-02T17:55:00Z">
            <w:trPr>
              <w:trHeight w:val="567"/>
            </w:trPr>
          </w:trPrChange>
        </w:trPr>
        <w:tc>
          <w:tcPr>
            <w:tcW w:w="913" w:type="dxa"/>
            <w:noWrap/>
            <w:tcPrChange w:id="973" w:author="Лариса" w:date="2020-09-02T17:55:00Z">
              <w:tcPr>
                <w:tcW w:w="913" w:type="dxa"/>
                <w:noWrap/>
              </w:tcPr>
            </w:tcPrChange>
          </w:tcPr>
          <w:p w14:paraId="19B2502F" w14:textId="77777777" w:rsidR="00174EC9" w:rsidRPr="00DE4F64" w:rsidRDefault="00174EC9" w:rsidP="00DE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2626" w:type="dxa"/>
            <w:noWrap/>
            <w:tcPrChange w:id="974" w:author="Лариса" w:date="2020-09-02T17:55:00Z">
              <w:tcPr>
                <w:tcW w:w="2626" w:type="dxa"/>
                <w:noWrap/>
              </w:tcPr>
            </w:tcPrChange>
          </w:tcPr>
          <w:p w14:paraId="68BAE1BB" w14:textId="77777777" w:rsidR="00174EC9" w:rsidRPr="00DE4F64" w:rsidRDefault="00174EC9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Ибрагимова Саида Ризвановна</w:t>
            </w:r>
          </w:p>
        </w:tc>
        <w:tc>
          <w:tcPr>
            <w:tcW w:w="3607" w:type="dxa"/>
            <w:noWrap/>
            <w:tcPrChange w:id="975" w:author="Лариса" w:date="2020-09-02T17:55:00Z">
              <w:tcPr>
                <w:tcW w:w="3607" w:type="dxa"/>
                <w:noWrap/>
              </w:tcPr>
            </w:tcPrChange>
          </w:tcPr>
          <w:p w14:paraId="6472A7C9" w14:textId="77777777" w:rsidR="00174EC9" w:rsidRPr="00DE4F64" w:rsidRDefault="00CF188D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Тляратинский р-н</w:t>
            </w:r>
            <w:r w:rsidR="00174EC9"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174EC9"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Укальская СОШ</w:t>
            </w:r>
            <w:r w:rsidR="004B2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81" w:type="dxa"/>
            <w:noWrap/>
            <w:tcPrChange w:id="976" w:author="Лариса" w:date="2020-09-02T17:55:00Z">
              <w:tcPr>
                <w:tcW w:w="2481" w:type="dxa"/>
                <w:noWrap/>
              </w:tcPr>
            </w:tcPrChange>
          </w:tcPr>
          <w:p w14:paraId="1D9BB698" w14:textId="77777777" w:rsidR="00174EC9" w:rsidRPr="00DE4F64" w:rsidRDefault="00174EC9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</w:tbl>
    <w:p w14:paraId="3AE90946" w14:textId="77777777" w:rsidR="00174EC9" w:rsidRPr="00DE4F64" w:rsidRDefault="00174EC9" w:rsidP="00DE4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  <w:tblPrChange w:id="977" w:author="Лариса" w:date="2020-09-02T17:55:00Z">
          <w:tblPr>
            <w:tblStyle w:val="a4"/>
            <w:tblW w:w="0" w:type="auto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928"/>
        <w:gridCol w:w="2469"/>
        <w:gridCol w:w="3261"/>
        <w:gridCol w:w="2551"/>
        <w:tblGridChange w:id="978">
          <w:tblGrid>
            <w:gridCol w:w="928"/>
            <w:gridCol w:w="2469"/>
            <w:gridCol w:w="3261"/>
            <w:gridCol w:w="2551"/>
          </w:tblGrid>
        </w:tblGridChange>
      </w:tblGrid>
      <w:tr w:rsidR="00CB3682" w:rsidRPr="00DE4F64" w14:paraId="4D38188B" w14:textId="77777777" w:rsidTr="00593658">
        <w:trPr>
          <w:trHeight w:val="567"/>
          <w:trPrChange w:id="97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980" w:author="Лариса" w:date="2020-09-02T17:55:00Z">
              <w:tcPr>
                <w:tcW w:w="928" w:type="dxa"/>
                <w:noWrap/>
              </w:tcPr>
            </w:tcPrChange>
          </w:tcPr>
          <w:p w14:paraId="1915A1AB" w14:textId="77777777" w:rsidR="00CB3682" w:rsidRPr="00DE4F64" w:rsidRDefault="00CB3682" w:rsidP="00DE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469" w:type="dxa"/>
            <w:noWrap/>
            <w:tcPrChange w:id="981" w:author="Лариса" w:date="2020-09-02T17:55:00Z">
              <w:tcPr>
                <w:tcW w:w="2469" w:type="dxa"/>
                <w:noWrap/>
              </w:tcPr>
            </w:tcPrChange>
          </w:tcPr>
          <w:p w14:paraId="6DE7CB6D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Джафарова Эрзи Раменовна</w:t>
            </w:r>
          </w:p>
        </w:tc>
        <w:tc>
          <w:tcPr>
            <w:tcW w:w="3261" w:type="dxa"/>
            <w:noWrap/>
            <w:tcPrChange w:id="982" w:author="Лариса" w:date="2020-09-02T17:55:00Z">
              <w:tcPr>
                <w:tcW w:w="3261" w:type="dxa"/>
                <w:noWrap/>
              </w:tcPr>
            </w:tcPrChange>
          </w:tcPr>
          <w:p w14:paraId="7073F82D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Ахтынский р-н, </w:t>
            </w:r>
            <w:r w:rsidR="00BA2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«Ахтынская СОШ № 1»</w:t>
            </w:r>
          </w:p>
        </w:tc>
        <w:tc>
          <w:tcPr>
            <w:tcW w:w="2551" w:type="dxa"/>
            <w:noWrap/>
            <w:tcPrChange w:id="983" w:author="Лариса" w:date="2020-09-02T17:55:00Z">
              <w:tcPr>
                <w:tcW w:w="2551" w:type="dxa"/>
                <w:noWrap/>
              </w:tcPr>
            </w:tcPrChange>
          </w:tcPr>
          <w:p w14:paraId="2C04BFA0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CB3682" w:rsidRPr="00DE4F64" w14:paraId="51BE898C" w14:textId="77777777" w:rsidTr="00593658">
        <w:trPr>
          <w:trHeight w:val="567"/>
          <w:trPrChange w:id="98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985" w:author="Лариса" w:date="2020-09-02T17:55:00Z">
              <w:tcPr>
                <w:tcW w:w="928" w:type="dxa"/>
                <w:noWrap/>
              </w:tcPr>
            </w:tcPrChange>
          </w:tcPr>
          <w:p w14:paraId="7C1267E8" w14:textId="77777777" w:rsidR="00CB3682" w:rsidRPr="00DE4F64" w:rsidRDefault="00CB3682" w:rsidP="00DE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469" w:type="dxa"/>
            <w:noWrap/>
            <w:tcPrChange w:id="986" w:author="Лариса" w:date="2020-09-02T17:55:00Z">
              <w:tcPr>
                <w:tcW w:w="2469" w:type="dxa"/>
                <w:noWrap/>
              </w:tcPr>
            </w:tcPrChange>
          </w:tcPr>
          <w:p w14:paraId="69292032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Пирмагомедова </w:t>
            </w:r>
            <w:r w:rsidRPr="00CF18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Сахале Эбейевна</w:t>
            </w:r>
          </w:p>
        </w:tc>
        <w:tc>
          <w:tcPr>
            <w:tcW w:w="3261" w:type="dxa"/>
            <w:noWrap/>
            <w:tcPrChange w:id="987" w:author="Лариса" w:date="2020-09-02T17:55:00Z">
              <w:tcPr>
                <w:tcW w:w="3261" w:type="dxa"/>
                <w:noWrap/>
              </w:tcPr>
            </w:tcPrChange>
          </w:tcPr>
          <w:p w14:paraId="69C5142D" w14:textId="77777777" w:rsidR="00CB3682" w:rsidRPr="00DE4F64" w:rsidRDefault="00CF188D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Дербентский р-н</w:t>
            </w:r>
            <w:r w:rsidR="00CB3682"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МКОУ «Геджухская СОШ»</w:t>
            </w:r>
          </w:p>
        </w:tc>
        <w:tc>
          <w:tcPr>
            <w:tcW w:w="2551" w:type="dxa"/>
            <w:noWrap/>
            <w:tcPrChange w:id="988" w:author="Лариса" w:date="2020-09-02T17:55:00Z">
              <w:tcPr>
                <w:tcW w:w="2551" w:type="dxa"/>
                <w:noWrap/>
              </w:tcPr>
            </w:tcPrChange>
          </w:tcPr>
          <w:p w14:paraId="48A3DF69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родного языка и литературы</w:t>
            </w:r>
          </w:p>
        </w:tc>
      </w:tr>
      <w:tr w:rsidR="00CB3682" w:rsidRPr="00DE4F64" w14:paraId="3826CF93" w14:textId="77777777" w:rsidTr="00593658">
        <w:trPr>
          <w:trHeight w:val="567"/>
          <w:trPrChange w:id="98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990" w:author="Лариса" w:date="2020-09-02T17:55:00Z">
              <w:tcPr>
                <w:tcW w:w="928" w:type="dxa"/>
                <w:noWrap/>
              </w:tcPr>
            </w:tcPrChange>
          </w:tcPr>
          <w:p w14:paraId="15AFA7DD" w14:textId="77777777" w:rsidR="00CB3682" w:rsidRPr="00DE4F64" w:rsidRDefault="00CB3682" w:rsidP="00DE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469" w:type="dxa"/>
            <w:noWrap/>
            <w:tcPrChange w:id="991" w:author="Лариса" w:date="2020-09-02T17:55:00Z">
              <w:tcPr>
                <w:tcW w:w="2469" w:type="dxa"/>
                <w:noWrap/>
              </w:tcPr>
            </w:tcPrChange>
          </w:tcPr>
          <w:p w14:paraId="0EC78143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Султаханова Марета Саитахметовна</w:t>
            </w:r>
          </w:p>
        </w:tc>
        <w:tc>
          <w:tcPr>
            <w:tcW w:w="3261" w:type="dxa"/>
            <w:noWrap/>
            <w:tcPrChange w:id="992" w:author="Лариса" w:date="2020-09-02T17:55:00Z">
              <w:tcPr>
                <w:tcW w:w="3261" w:type="dxa"/>
                <w:noWrap/>
              </w:tcPr>
            </w:tcPrChange>
          </w:tcPr>
          <w:p w14:paraId="16B68EC1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Хасавюрт, ГКОУ РД «Спортшкола-интернат»</w:t>
            </w:r>
          </w:p>
        </w:tc>
        <w:tc>
          <w:tcPr>
            <w:tcW w:w="2551" w:type="dxa"/>
            <w:noWrap/>
            <w:tcPrChange w:id="993" w:author="Лариса" w:date="2020-09-02T17:55:00Z">
              <w:tcPr>
                <w:tcW w:w="2551" w:type="dxa"/>
                <w:noWrap/>
              </w:tcPr>
            </w:tcPrChange>
          </w:tcPr>
          <w:p w14:paraId="748F4A6B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CB3682" w:rsidRPr="00DE4F64" w14:paraId="3D559EEE" w14:textId="77777777" w:rsidTr="00593658">
        <w:trPr>
          <w:trHeight w:val="567"/>
          <w:trPrChange w:id="99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995" w:author="Лариса" w:date="2020-09-02T17:55:00Z">
              <w:tcPr>
                <w:tcW w:w="928" w:type="dxa"/>
                <w:noWrap/>
              </w:tcPr>
            </w:tcPrChange>
          </w:tcPr>
          <w:p w14:paraId="43F61909" w14:textId="77777777" w:rsidR="00CB3682" w:rsidRPr="00DE4F64" w:rsidRDefault="00CB3682" w:rsidP="00DE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469" w:type="dxa"/>
            <w:noWrap/>
            <w:tcPrChange w:id="996" w:author="Лариса" w:date="2020-09-02T17:55:00Z">
              <w:tcPr>
                <w:tcW w:w="2469" w:type="dxa"/>
                <w:noWrap/>
              </w:tcPr>
            </w:tcPrChange>
          </w:tcPr>
          <w:p w14:paraId="532B57EB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Уланбекова Патимат Алимгереевна</w:t>
            </w:r>
          </w:p>
        </w:tc>
        <w:tc>
          <w:tcPr>
            <w:tcW w:w="3261" w:type="dxa"/>
            <w:noWrap/>
            <w:tcPrChange w:id="997" w:author="Лариса" w:date="2020-09-02T17:55:00Z">
              <w:tcPr>
                <w:tcW w:w="3261" w:type="dxa"/>
                <w:noWrap/>
              </w:tcPr>
            </w:tcPrChange>
          </w:tcPr>
          <w:p w14:paraId="40D8B08E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Хасавюрт, МКОУ </w:t>
            </w:r>
            <w:r w:rsidR="004B2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№3 им. С.А. Джанхуватова</w:t>
            </w:r>
            <w:r w:rsidR="004B2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998" w:author="Лариса" w:date="2020-09-02T17:55:00Z">
              <w:tcPr>
                <w:tcW w:w="2551" w:type="dxa"/>
                <w:noWrap/>
              </w:tcPr>
            </w:tcPrChange>
          </w:tcPr>
          <w:p w14:paraId="53FA1DCA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английского языка</w:t>
            </w:r>
          </w:p>
        </w:tc>
      </w:tr>
      <w:tr w:rsidR="00CB3682" w:rsidRPr="00DE4F64" w14:paraId="4B682560" w14:textId="77777777" w:rsidTr="00593658">
        <w:trPr>
          <w:trHeight w:val="567"/>
          <w:trPrChange w:id="99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00" w:author="Лариса" w:date="2020-09-02T17:55:00Z">
              <w:tcPr>
                <w:tcW w:w="928" w:type="dxa"/>
                <w:noWrap/>
              </w:tcPr>
            </w:tcPrChange>
          </w:tcPr>
          <w:p w14:paraId="18BEF46B" w14:textId="77777777" w:rsidR="00CB3682" w:rsidRPr="00DE4F64" w:rsidRDefault="00CB3682" w:rsidP="00DE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69" w:type="dxa"/>
            <w:noWrap/>
            <w:tcPrChange w:id="1001" w:author="Лариса" w:date="2020-09-02T17:55:00Z">
              <w:tcPr>
                <w:tcW w:w="2469" w:type="dxa"/>
                <w:noWrap/>
              </w:tcPr>
            </w:tcPrChange>
          </w:tcPr>
          <w:p w14:paraId="70B36C2F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Ашурбекова Имамат Рамазановна</w:t>
            </w:r>
          </w:p>
        </w:tc>
        <w:tc>
          <w:tcPr>
            <w:tcW w:w="3261" w:type="dxa"/>
            <w:noWrap/>
            <w:tcPrChange w:id="1002" w:author="Лариса" w:date="2020-09-02T17:55:00Z">
              <w:tcPr>
                <w:tcW w:w="3261" w:type="dxa"/>
                <w:noWrap/>
              </w:tcPr>
            </w:tcPrChange>
          </w:tcPr>
          <w:p w14:paraId="2E4A3392" w14:textId="77777777" w:rsidR="00CB3682" w:rsidRPr="00DE4F64" w:rsidRDefault="00CF188D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Хивский р-н</w:t>
            </w:r>
            <w:r w:rsidR="00CB3682"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CB3682"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Сюгютская СОШ им. М. Митарова</w:t>
            </w:r>
            <w:r w:rsidR="004B2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03" w:author="Лариса" w:date="2020-09-02T17:55:00Z">
              <w:tcPr>
                <w:tcW w:w="2551" w:type="dxa"/>
                <w:noWrap/>
              </w:tcPr>
            </w:tcPrChange>
          </w:tcPr>
          <w:p w14:paraId="6FA9427A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родного языка и литературы</w:t>
            </w:r>
          </w:p>
        </w:tc>
      </w:tr>
      <w:tr w:rsidR="00CB3682" w:rsidRPr="00DE4F64" w14:paraId="613ACAF9" w14:textId="77777777" w:rsidTr="00593658">
        <w:trPr>
          <w:trHeight w:val="567"/>
          <w:trPrChange w:id="100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05" w:author="Лариса" w:date="2020-09-02T17:55:00Z">
              <w:tcPr>
                <w:tcW w:w="928" w:type="dxa"/>
                <w:noWrap/>
              </w:tcPr>
            </w:tcPrChange>
          </w:tcPr>
          <w:p w14:paraId="756EB2CE" w14:textId="77777777" w:rsidR="00CB3682" w:rsidRPr="00DE4F64" w:rsidRDefault="00CB3682" w:rsidP="00DE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469" w:type="dxa"/>
            <w:noWrap/>
            <w:tcPrChange w:id="1006" w:author="Лариса" w:date="2020-09-02T17:55:00Z">
              <w:tcPr>
                <w:tcW w:w="2469" w:type="dxa"/>
                <w:noWrap/>
              </w:tcPr>
            </w:tcPrChange>
          </w:tcPr>
          <w:p w14:paraId="32CE8E5C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Дибирова Айзай Магомедовна</w:t>
            </w:r>
          </w:p>
        </w:tc>
        <w:tc>
          <w:tcPr>
            <w:tcW w:w="3261" w:type="dxa"/>
            <w:noWrap/>
            <w:tcPrChange w:id="1007" w:author="Лариса" w:date="2020-09-02T17:55:00Z">
              <w:tcPr>
                <w:tcW w:w="3261" w:type="dxa"/>
                <w:noWrap/>
              </w:tcPr>
            </w:tcPrChange>
          </w:tcPr>
          <w:p w14:paraId="39382D46" w14:textId="77777777" w:rsidR="00CB3682" w:rsidRPr="00DE4F64" w:rsidRDefault="00CF188D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Хунзахский р-н</w:t>
            </w:r>
            <w:r w:rsidR="00CB3682"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CB3682"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Аранинская СОШ им. Р.</w:t>
            </w:r>
            <w:r w:rsidR="00BA2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B3682"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Гамзатова</w:t>
            </w:r>
            <w:r w:rsidR="004B2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08" w:author="Лариса" w:date="2020-09-02T17:55:00Z">
              <w:tcPr>
                <w:tcW w:w="2551" w:type="dxa"/>
                <w:noWrap/>
              </w:tcPr>
            </w:tcPrChange>
          </w:tcPr>
          <w:p w14:paraId="3B2DA5B4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музыки</w:t>
            </w:r>
          </w:p>
        </w:tc>
      </w:tr>
      <w:tr w:rsidR="00CB3682" w:rsidRPr="00DE4F64" w14:paraId="57EC7934" w14:textId="77777777" w:rsidTr="00593658">
        <w:trPr>
          <w:trHeight w:val="567"/>
          <w:trPrChange w:id="100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10" w:author="Лариса" w:date="2020-09-02T17:55:00Z">
              <w:tcPr>
                <w:tcW w:w="928" w:type="dxa"/>
                <w:noWrap/>
              </w:tcPr>
            </w:tcPrChange>
          </w:tcPr>
          <w:p w14:paraId="27899178" w14:textId="77777777" w:rsidR="00CB3682" w:rsidRPr="00DE4F64" w:rsidRDefault="00CB3682" w:rsidP="00DE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</w:p>
        </w:tc>
        <w:tc>
          <w:tcPr>
            <w:tcW w:w="2469" w:type="dxa"/>
            <w:noWrap/>
            <w:tcPrChange w:id="1011" w:author="Лариса" w:date="2020-09-02T17:55:00Z">
              <w:tcPr>
                <w:tcW w:w="2469" w:type="dxa"/>
                <w:noWrap/>
              </w:tcPr>
            </w:tcPrChange>
          </w:tcPr>
          <w:p w14:paraId="639E685B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Джамбулатова Патимат Магомедовна</w:t>
            </w:r>
          </w:p>
        </w:tc>
        <w:tc>
          <w:tcPr>
            <w:tcW w:w="3261" w:type="dxa"/>
            <w:noWrap/>
            <w:tcPrChange w:id="1012" w:author="Лариса" w:date="2020-09-02T17:55:00Z">
              <w:tcPr>
                <w:tcW w:w="3261" w:type="dxa"/>
                <w:noWrap/>
              </w:tcPr>
            </w:tcPrChange>
          </w:tcPr>
          <w:p w14:paraId="4F165B00" w14:textId="77777777" w:rsidR="00CB3682" w:rsidRPr="00DE4F64" w:rsidRDefault="00CF188D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Бабаюртовский р-н</w:t>
            </w:r>
            <w:r w:rsidR="00CB3682"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CB3682"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Прогимназия </w:t>
            </w:r>
            <w:r w:rsidR="004B2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CB3682"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Орлёнок</w:t>
            </w:r>
            <w:r w:rsidR="004B2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13" w:author="Лариса" w:date="2020-09-02T17:55:00Z">
              <w:tcPr>
                <w:tcW w:w="2551" w:type="dxa"/>
                <w:noWrap/>
              </w:tcPr>
            </w:tcPrChange>
          </w:tcPr>
          <w:p w14:paraId="27ADF714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 начальных классов</w:t>
            </w:r>
          </w:p>
        </w:tc>
      </w:tr>
      <w:tr w:rsidR="00CB3682" w:rsidRPr="00DE4F64" w14:paraId="7E171296" w14:textId="77777777" w:rsidTr="00593658">
        <w:trPr>
          <w:trHeight w:val="567"/>
          <w:trPrChange w:id="101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15" w:author="Лариса" w:date="2020-09-02T17:55:00Z">
              <w:tcPr>
                <w:tcW w:w="928" w:type="dxa"/>
                <w:noWrap/>
              </w:tcPr>
            </w:tcPrChange>
          </w:tcPr>
          <w:p w14:paraId="25F2AFE9" w14:textId="77777777" w:rsidR="00CB3682" w:rsidRPr="00DE4F64" w:rsidRDefault="00CB3682" w:rsidP="00DE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469" w:type="dxa"/>
            <w:noWrap/>
            <w:tcPrChange w:id="1016" w:author="Лариса" w:date="2020-09-02T17:55:00Z">
              <w:tcPr>
                <w:tcW w:w="2469" w:type="dxa"/>
                <w:noWrap/>
              </w:tcPr>
            </w:tcPrChange>
          </w:tcPr>
          <w:p w14:paraId="6A534653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sz w:val="24"/>
                <w:szCs w:val="24"/>
              </w:rPr>
              <w:t>Загалова Зайнаб Насуховна</w:t>
            </w:r>
          </w:p>
        </w:tc>
        <w:tc>
          <w:tcPr>
            <w:tcW w:w="3261" w:type="dxa"/>
            <w:noWrap/>
            <w:tcPrChange w:id="1017" w:author="Лариса" w:date="2020-09-02T17:55:00Z">
              <w:tcPr>
                <w:tcW w:w="3261" w:type="dxa"/>
                <w:noWrap/>
              </w:tcPr>
            </w:tcPrChange>
          </w:tcPr>
          <w:p w14:paraId="17BDBF56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sz w:val="24"/>
                <w:szCs w:val="24"/>
              </w:rPr>
              <w:t xml:space="preserve">г. Хасавюрт,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E4F64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18" w:author="Лариса" w:date="2020-09-02T17:55:00Z">
              <w:tcPr>
                <w:tcW w:w="2551" w:type="dxa"/>
                <w:noWrap/>
              </w:tcPr>
            </w:tcPrChange>
          </w:tcPr>
          <w:p w14:paraId="65621045" w14:textId="77777777" w:rsidR="00CB3682" w:rsidRPr="00DE4F64" w:rsidRDefault="00CB3682" w:rsidP="00DE4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F64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</w:tr>
      <w:tr w:rsidR="00CB3682" w:rsidRPr="00174EC9" w14:paraId="47E07A30" w14:textId="77777777" w:rsidTr="00593658">
        <w:trPr>
          <w:trHeight w:val="567"/>
          <w:trPrChange w:id="101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20" w:author="Лариса" w:date="2020-09-02T17:55:00Z">
              <w:tcPr>
                <w:tcW w:w="928" w:type="dxa"/>
                <w:noWrap/>
              </w:tcPr>
            </w:tcPrChange>
          </w:tcPr>
          <w:p w14:paraId="5630F76E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469" w:type="dxa"/>
            <w:noWrap/>
            <w:tcPrChange w:id="1021" w:author="Лариса" w:date="2020-09-02T17:55:00Z">
              <w:tcPr>
                <w:tcW w:w="2469" w:type="dxa"/>
                <w:noWrap/>
              </w:tcPr>
            </w:tcPrChange>
          </w:tcPr>
          <w:p w14:paraId="2F912961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Абдулаева Пайнусат Ахмедовна</w:t>
            </w:r>
          </w:p>
        </w:tc>
        <w:tc>
          <w:tcPr>
            <w:tcW w:w="3261" w:type="dxa"/>
            <w:noWrap/>
            <w:tcPrChange w:id="1022" w:author="Лариса" w:date="2020-09-02T17:55:00Z">
              <w:tcPr>
                <w:tcW w:w="3261" w:type="dxa"/>
                <w:noWrap/>
              </w:tcPr>
            </w:tcPrChange>
          </w:tcPr>
          <w:p w14:paraId="6EED2FB9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Новолакский р.,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Новочуртахская СОШ №2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23" w:author="Лариса" w:date="2020-09-02T17:55:00Z">
              <w:tcPr>
                <w:tcW w:w="2551" w:type="dxa"/>
                <w:noWrap/>
              </w:tcPr>
            </w:tcPrChange>
          </w:tcPr>
          <w:p w14:paraId="1C4CC2F9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CB3682" w:rsidRPr="00174EC9" w14:paraId="09F0C69F" w14:textId="77777777" w:rsidTr="00593658">
        <w:trPr>
          <w:trHeight w:val="567"/>
          <w:trPrChange w:id="102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25" w:author="Лариса" w:date="2020-09-02T17:55:00Z">
              <w:tcPr>
                <w:tcW w:w="928" w:type="dxa"/>
                <w:noWrap/>
              </w:tcPr>
            </w:tcPrChange>
          </w:tcPr>
          <w:p w14:paraId="09BC51F7" w14:textId="77777777" w:rsidR="00CB3682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131FF" w14:textId="77777777" w:rsidR="00CB3682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  <w:p w14:paraId="7B07BF20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noWrap/>
            <w:tcPrChange w:id="1026" w:author="Лариса" w:date="2020-09-02T17:55:00Z">
              <w:tcPr>
                <w:tcW w:w="2469" w:type="dxa"/>
                <w:noWrap/>
              </w:tcPr>
            </w:tcPrChange>
          </w:tcPr>
          <w:p w14:paraId="733C375E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Ибрагимова Барият Газимагомедовна</w:t>
            </w:r>
          </w:p>
        </w:tc>
        <w:tc>
          <w:tcPr>
            <w:tcW w:w="3261" w:type="dxa"/>
            <w:noWrap/>
            <w:tcPrChange w:id="1027" w:author="Лариса" w:date="2020-09-02T17:55:00Z">
              <w:tcPr>
                <w:tcW w:w="3261" w:type="dxa"/>
                <w:noWrap/>
              </w:tcPr>
            </w:tcPrChange>
          </w:tcPr>
          <w:p w14:paraId="6824FE04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Левашинский р.,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Левашинская СОШ №2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28" w:author="Лариса" w:date="2020-09-02T17:55:00Z">
              <w:tcPr>
                <w:tcW w:w="2551" w:type="dxa"/>
                <w:noWrap/>
              </w:tcPr>
            </w:tcPrChange>
          </w:tcPr>
          <w:p w14:paraId="6E31DCCE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CB3682" w:rsidRPr="00174EC9" w14:paraId="1E2AAD91" w14:textId="77777777" w:rsidTr="00593658">
        <w:trPr>
          <w:trHeight w:val="567"/>
          <w:trPrChange w:id="102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30" w:author="Лариса" w:date="2020-09-02T17:55:00Z">
              <w:tcPr>
                <w:tcW w:w="928" w:type="dxa"/>
                <w:noWrap/>
              </w:tcPr>
            </w:tcPrChange>
          </w:tcPr>
          <w:p w14:paraId="750077EF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469" w:type="dxa"/>
            <w:noWrap/>
            <w:tcPrChange w:id="1031" w:author="Лариса" w:date="2020-09-02T17:55:00Z">
              <w:tcPr>
                <w:tcW w:w="2469" w:type="dxa"/>
                <w:noWrap/>
              </w:tcPr>
            </w:tcPrChange>
          </w:tcPr>
          <w:p w14:paraId="2E05F22D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Магомедова Бика Джалиловна</w:t>
            </w:r>
          </w:p>
        </w:tc>
        <w:tc>
          <w:tcPr>
            <w:tcW w:w="3261" w:type="dxa"/>
            <w:noWrap/>
            <w:tcPrChange w:id="1032" w:author="Лариса" w:date="2020-09-02T17:55:00Z">
              <w:tcPr>
                <w:tcW w:w="3261" w:type="dxa"/>
                <w:noWrap/>
              </w:tcPr>
            </w:tcPrChange>
          </w:tcPr>
          <w:p w14:paraId="352886FC" w14:textId="77777777" w:rsidR="00CB3682" w:rsidRPr="00174EC9" w:rsidRDefault="00CF188D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Дахадаевский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CF188D">
              <w:rPr>
                <w:rFonts w:ascii="Times New Roman" w:hAnsi="Times New Roman" w:cs="Times New Roman"/>
                <w:sz w:val="24"/>
                <w:szCs w:val="24"/>
              </w:rPr>
              <w:t>Зуба</w:t>
            </w:r>
            <w:r w:rsidRPr="00CF18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B3682" w:rsidRPr="00CF188D">
              <w:rPr>
                <w:rFonts w:ascii="Times New Roman" w:hAnsi="Times New Roman" w:cs="Times New Roman"/>
                <w:sz w:val="24"/>
                <w:szCs w:val="24"/>
              </w:rPr>
              <w:t>чинская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 СОШ им. А. </w:t>
            </w:r>
            <w:r w:rsidR="00CB3682" w:rsidRPr="00CF188D">
              <w:rPr>
                <w:rFonts w:ascii="Times New Roman" w:hAnsi="Times New Roman" w:cs="Times New Roman"/>
                <w:sz w:val="24"/>
                <w:szCs w:val="24"/>
              </w:rPr>
              <w:t>Гази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33" w:author="Лариса" w:date="2020-09-02T17:55:00Z">
              <w:tcPr>
                <w:tcW w:w="2551" w:type="dxa"/>
                <w:noWrap/>
              </w:tcPr>
            </w:tcPrChange>
          </w:tcPr>
          <w:p w14:paraId="6ECF34D4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CB3682" w:rsidRPr="00174EC9" w14:paraId="48FBBDCA" w14:textId="77777777" w:rsidTr="00593658">
        <w:trPr>
          <w:trHeight w:val="567"/>
          <w:trPrChange w:id="103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35" w:author="Лариса" w:date="2020-09-02T17:55:00Z">
              <w:tcPr>
                <w:tcW w:w="928" w:type="dxa"/>
                <w:noWrap/>
              </w:tcPr>
            </w:tcPrChange>
          </w:tcPr>
          <w:p w14:paraId="66515396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469" w:type="dxa"/>
            <w:noWrap/>
            <w:tcPrChange w:id="1036" w:author="Лариса" w:date="2020-09-02T17:55:00Z">
              <w:tcPr>
                <w:tcW w:w="2469" w:type="dxa"/>
                <w:noWrap/>
              </w:tcPr>
            </w:tcPrChange>
          </w:tcPr>
          <w:p w14:paraId="59009F5F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Адилбиева Лаура Магомедкамильевна</w:t>
            </w:r>
          </w:p>
        </w:tc>
        <w:tc>
          <w:tcPr>
            <w:tcW w:w="3261" w:type="dxa"/>
            <w:noWrap/>
            <w:tcPrChange w:id="1037" w:author="Лариса" w:date="2020-09-02T17:55:00Z">
              <w:tcPr>
                <w:tcW w:w="3261" w:type="dxa"/>
                <w:noWrap/>
              </w:tcPr>
            </w:tcPrChange>
          </w:tcPr>
          <w:p w14:paraId="07EEDF59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г. Хасавюрт,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СОШ №19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38" w:author="Лариса" w:date="2020-09-02T17:55:00Z">
              <w:tcPr>
                <w:tcW w:w="2551" w:type="dxa"/>
                <w:noWrap/>
              </w:tcPr>
            </w:tcPrChange>
          </w:tcPr>
          <w:p w14:paraId="71FB1905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CB3682" w:rsidRPr="00174EC9" w14:paraId="4821A901" w14:textId="77777777" w:rsidTr="00593658">
        <w:trPr>
          <w:trHeight w:val="567"/>
          <w:trPrChange w:id="103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40" w:author="Лариса" w:date="2020-09-02T17:55:00Z">
              <w:tcPr>
                <w:tcW w:w="928" w:type="dxa"/>
                <w:noWrap/>
              </w:tcPr>
            </w:tcPrChange>
          </w:tcPr>
          <w:p w14:paraId="7CACDAA7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469" w:type="dxa"/>
            <w:noWrap/>
            <w:tcPrChange w:id="1041" w:author="Лариса" w:date="2020-09-02T17:55:00Z">
              <w:tcPr>
                <w:tcW w:w="2469" w:type="dxa"/>
                <w:noWrap/>
              </w:tcPr>
            </w:tcPrChange>
          </w:tcPr>
          <w:p w14:paraId="0E4D2491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Газимагомедова Зарема Шахрудиновна</w:t>
            </w:r>
          </w:p>
        </w:tc>
        <w:tc>
          <w:tcPr>
            <w:tcW w:w="3261" w:type="dxa"/>
            <w:noWrap/>
            <w:tcPrChange w:id="1042" w:author="Лариса" w:date="2020-09-02T17:55:00Z">
              <w:tcPr>
                <w:tcW w:w="3261" w:type="dxa"/>
                <w:noWrap/>
              </w:tcPr>
            </w:tcPrChange>
          </w:tcPr>
          <w:p w14:paraId="408097BB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г. Хасавюрт,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43" w:author="Лариса" w:date="2020-09-02T17:55:00Z">
              <w:tcPr>
                <w:tcW w:w="2551" w:type="dxa"/>
                <w:noWrap/>
              </w:tcPr>
            </w:tcPrChange>
          </w:tcPr>
          <w:p w14:paraId="2049BE99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CB3682" w:rsidRPr="00174EC9" w14:paraId="10CD2D34" w14:textId="77777777" w:rsidTr="00593658">
        <w:trPr>
          <w:trHeight w:val="567"/>
          <w:trPrChange w:id="104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45" w:author="Лариса" w:date="2020-09-02T17:55:00Z">
              <w:tcPr>
                <w:tcW w:w="928" w:type="dxa"/>
                <w:noWrap/>
              </w:tcPr>
            </w:tcPrChange>
          </w:tcPr>
          <w:p w14:paraId="4E5D78C2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469" w:type="dxa"/>
            <w:noWrap/>
            <w:tcPrChange w:id="1046" w:author="Лариса" w:date="2020-09-02T17:55:00Z">
              <w:tcPr>
                <w:tcW w:w="2469" w:type="dxa"/>
                <w:noWrap/>
              </w:tcPr>
            </w:tcPrChange>
          </w:tcPr>
          <w:p w14:paraId="72EE8BCE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Айбатырова Ханум Магомедовна</w:t>
            </w:r>
          </w:p>
        </w:tc>
        <w:tc>
          <w:tcPr>
            <w:tcW w:w="3261" w:type="dxa"/>
            <w:noWrap/>
            <w:tcPrChange w:id="1047" w:author="Лариса" w:date="2020-09-02T17:55:00Z">
              <w:tcPr>
                <w:tcW w:w="3261" w:type="dxa"/>
                <w:noWrap/>
              </w:tcPr>
            </w:tcPrChange>
          </w:tcPr>
          <w:p w14:paraId="44765C2A" w14:textId="77777777" w:rsidR="00CB3682" w:rsidRPr="00174EC9" w:rsidRDefault="00CF188D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Дахадаевский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Ирагинская </w:t>
            </w:r>
            <w:proofErr w:type="gramStart"/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2551" w:type="dxa"/>
            <w:noWrap/>
            <w:tcPrChange w:id="1048" w:author="Лариса" w:date="2020-09-02T17:55:00Z">
              <w:tcPr>
                <w:tcW w:w="2551" w:type="dxa"/>
                <w:noWrap/>
              </w:tcPr>
            </w:tcPrChange>
          </w:tcPr>
          <w:p w14:paraId="0BBA9AB1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</w:tr>
      <w:tr w:rsidR="00CB3682" w:rsidRPr="00174EC9" w14:paraId="3F4C9775" w14:textId="77777777" w:rsidTr="00593658">
        <w:trPr>
          <w:trHeight w:val="567"/>
          <w:trPrChange w:id="104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50" w:author="Лариса" w:date="2020-09-02T17:55:00Z">
              <w:tcPr>
                <w:tcW w:w="928" w:type="dxa"/>
                <w:noWrap/>
              </w:tcPr>
            </w:tcPrChange>
          </w:tcPr>
          <w:p w14:paraId="2A4BE082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469" w:type="dxa"/>
            <w:noWrap/>
            <w:tcPrChange w:id="1051" w:author="Лариса" w:date="2020-09-02T17:55:00Z">
              <w:tcPr>
                <w:tcW w:w="2469" w:type="dxa"/>
                <w:noWrap/>
              </w:tcPr>
            </w:tcPrChange>
          </w:tcPr>
          <w:p w14:paraId="3BF0B30B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Хайрулаева Калипат Гаирбековна</w:t>
            </w:r>
          </w:p>
        </w:tc>
        <w:tc>
          <w:tcPr>
            <w:tcW w:w="3261" w:type="dxa"/>
            <w:noWrap/>
            <w:tcPrChange w:id="1052" w:author="Лариса" w:date="2020-09-02T17:55:00Z">
              <w:tcPr>
                <w:tcW w:w="3261" w:type="dxa"/>
                <w:noWrap/>
              </w:tcPr>
            </w:tcPrChange>
          </w:tcPr>
          <w:p w14:paraId="1C118258" w14:textId="77777777" w:rsidR="00CB3682" w:rsidRPr="00174EC9" w:rsidRDefault="00CF188D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Хасавюртовский р-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Муцалаульская СОШ № 1 им. 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А.Я. Абдуллаева</w:t>
            </w:r>
            <w:r w:rsidR="004B2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53" w:author="Лариса" w:date="2020-09-02T17:55:00Z">
              <w:tcPr>
                <w:tcW w:w="2551" w:type="dxa"/>
                <w:noWrap/>
              </w:tcPr>
            </w:tcPrChange>
          </w:tcPr>
          <w:p w14:paraId="66C2192C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CB3682" w:rsidRPr="00174EC9" w14:paraId="17962978" w14:textId="77777777" w:rsidTr="00593658">
        <w:trPr>
          <w:trHeight w:val="567"/>
          <w:trPrChange w:id="105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55" w:author="Лариса" w:date="2020-09-02T17:55:00Z">
              <w:tcPr>
                <w:tcW w:w="928" w:type="dxa"/>
                <w:noWrap/>
              </w:tcPr>
            </w:tcPrChange>
          </w:tcPr>
          <w:p w14:paraId="785B419C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469" w:type="dxa"/>
            <w:noWrap/>
            <w:tcPrChange w:id="1056" w:author="Лариса" w:date="2020-09-02T17:55:00Z">
              <w:tcPr>
                <w:tcW w:w="2469" w:type="dxa"/>
                <w:noWrap/>
              </w:tcPr>
            </w:tcPrChange>
          </w:tcPr>
          <w:p w14:paraId="5FF10344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Камилов Осман Гитинович</w:t>
            </w:r>
          </w:p>
        </w:tc>
        <w:tc>
          <w:tcPr>
            <w:tcW w:w="3261" w:type="dxa"/>
            <w:noWrap/>
            <w:tcPrChange w:id="1057" w:author="Лариса" w:date="2020-09-02T17:55:00Z">
              <w:tcPr>
                <w:tcW w:w="3261" w:type="dxa"/>
                <w:noWrap/>
              </w:tcPr>
            </w:tcPrChange>
          </w:tcPr>
          <w:p w14:paraId="3C1742D0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г. Махачкала, МБОУ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Лицей №22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58" w:author="Лариса" w:date="2020-09-02T17:55:00Z">
              <w:tcPr>
                <w:tcW w:w="2551" w:type="dxa"/>
                <w:noWrap/>
              </w:tcPr>
            </w:tcPrChange>
          </w:tcPr>
          <w:p w14:paraId="636AE9BF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CB3682" w:rsidRPr="00174EC9" w14:paraId="1129066E" w14:textId="77777777" w:rsidTr="00593658">
        <w:trPr>
          <w:trHeight w:val="567"/>
          <w:trPrChange w:id="105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60" w:author="Лариса" w:date="2020-09-02T17:55:00Z">
              <w:tcPr>
                <w:tcW w:w="928" w:type="dxa"/>
                <w:noWrap/>
              </w:tcPr>
            </w:tcPrChange>
          </w:tcPr>
          <w:p w14:paraId="76C19557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2469" w:type="dxa"/>
            <w:noWrap/>
            <w:tcPrChange w:id="1061" w:author="Лариса" w:date="2020-09-02T17:55:00Z">
              <w:tcPr>
                <w:tcW w:w="2469" w:type="dxa"/>
                <w:noWrap/>
              </w:tcPr>
            </w:tcPrChange>
          </w:tcPr>
          <w:p w14:paraId="7B8B2602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Рашидова Аминат Запировна</w:t>
            </w:r>
          </w:p>
        </w:tc>
        <w:tc>
          <w:tcPr>
            <w:tcW w:w="3261" w:type="dxa"/>
            <w:noWrap/>
            <w:tcPrChange w:id="1062" w:author="Лариса" w:date="2020-09-02T17:55:00Z">
              <w:tcPr>
                <w:tcW w:w="3261" w:type="dxa"/>
                <w:noWrap/>
              </w:tcPr>
            </w:tcPrChange>
          </w:tcPr>
          <w:p w14:paraId="243E213A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г. Хасавюрт,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СОШ № 17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63" w:author="Лариса" w:date="2020-09-02T17:55:00Z">
              <w:tcPr>
                <w:tcW w:w="2551" w:type="dxa"/>
                <w:noWrap/>
              </w:tcPr>
            </w:tcPrChange>
          </w:tcPr>
          <w:p w14:paraId="7E8D6357" w14:textId="77777777" w:rsidR="00CB3682" w:rsidRPr="00174EC9" w:rsidRDefault="00CB3682" w:rsidP="00BA2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родно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CB3682" w:rsidRPr="00174EC9" w14:paraId="185FD525" w14:textId="77777777" w:rsidTr="00593658">
        <w:trPr>
          <w:trHeight w:val="567"/>
          <w:trPrChange w:id="106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65" w:author="Лариса" w:date="2020-09-02T17:55:00Z">
              <w:tcPr>
                <w:tcW w:w="928" w:type="dxa"/>
                <w:noWrap/>
              </w:tcPr>
            </w:tcPrChange>
          </w:tcPr>
          <w:p w14:paraId="6DE86D52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2469" w:type="dxa"/>
            <w:noWrap/>
            <w:tcPrChange w:id="1066" w:author="Лариса" w:date="2020-09-02T17:55:00Z">
              <w:tcPr>
                <w:tcW w:w="2469" w:type="dxa"/>
                <w:noWrap/>
              </w:tcPr>
            </w:tcPrChange>
          </w:tcPr>
          <w:p w14:paraId="08B6C7F2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Агаева Асият Агамагомедовна</w:t>
            </w:r>
          </w:p>
        </w:tc>
        <w:tc>
          <w:tcPr>
            <w:tcW w:w="3261" w:type="dxa"/>
            <w:noWrap/>
            <w:tcPrChange w:id="1067" w:author="Лариса" w:date="2020-09-02T17:55:00Z">
              <w:tcPr>
                <w:tcW w:w="3261" w:type="dxa"/>
                <w:noWrap/>
              </w:tcPr>
            </w:tcPrChange>
          </w:tcPr>
          <w:p w14:paraId="67214AC8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г. Махачкала, МБОУ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Многопрофильный лицей №9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68" w:author="Лариса" w:date="2020-09-02T17:55:00Z">
              <w:tcPr>
                <w:tcW w:w="2551" w:type="dxa"/>
                <w:noWrap/>
              </w:tcPr>
            </w:tcPrChange>
          </w:tcPr>
          <w:p w14:paraId="033EB985" w14:textId="77777777" w:rsidR="00CB3682" w:rsidRPr="00174EC9" w:rsidRDefault="00CB3682" w:rsidP="00174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B3682" w:rsidRPr="00174EC9" w14:paraId="148A3132" w14:textId="77777777" w:rsidTr="00593658">
        <w:trPr>
          <w:trHeight w:val="567"/>
          <w:trPrChange w:id="106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70" w:author="Лариса" w:date="2020-09-02T17:55:00Z">
              <w:tcPr>
                <w:tcW w:w="928" w:type="dxa"/>
                <w:noWrap/>
              </w:tcPr>
            </w:tcPrChange>
          </w:tcPr>
          <w:p w14:paraId="2F80BE44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469" w:type="dxa"/>
            <w:noWrap/>
            <w:tcPrChange w:id="1071" w:author="Лариса" w:date="2020-09-02T17:55:00Z">
              <w:tcPr>
                <w:tcW w:w="2469" w:type="dxa"/>
                <w:noWrap/>
              </w:tcPr>
            </w:tcPrChange>
          </w:tcPr>
          <w:p w14:paraId="79100EAA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Велимурадова Роза Абдулнатифовна</w:t>
            </w:r>
          </w:p>
        </w:tc>
        <w:tc>
          <w:tcPr>
            <w:tcW w:w="3261" w:type="dxa"/>
            <w:noWrap/>
            <w:tcPrChange w:id="1072" w:author="Лариса" w:date="2020-09-02T17:55:00Z">
              <w:tcPr>
                <w:tcW w:w="3261" w:type="dxa"/>
                <w:noWrap/>
              </w:tcPr>
            </w:tcPrChange>
          </w:tcPr>
          <w:p w14:paraId="780F9966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г.Каспийск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 МБДОУ 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proofErr w:type="gramStart"/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Детский сад №17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73" w:author="Лариса" w:date="2020-09-02T17:55:00Z">
              <w:tcPr>
                <w:tcW w:w="2551" w:type="dxa"/>
                <w:noWrap/>
              </w:tcPr>
            </w:tcPrChange>
          </w:tcPr>
          <w:p w14:paraId="097CD1D3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воспитатель ДОУ</w:t>
            </w:r>
          </w:p>
        </w:tc>
      </w:tr>
      <w:tr w:rsidR="00CB3682" w:rsidRPr="00174EC9" w14:paraId="16D60609" w14:textId="77777777" w:rsidTr="00593658">
        <w:trPr>
          <w:trHeight w:val="567"/>
          <w:trPrChange w:id="107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75" w:author="Лариса" w:date="2020-09-02T17:55:00Z">
              <w:tcPr>
                <w:tcW w:w="928" w:type="dxa"/>
                <w:noWrap/>
              </w:tcPr>
            </w:tcPrChange>
          </w:tcPr>
          <w:p w14:paraId="148DFEB8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469" w:type="dxa"/>
            <w:noWrap/>
            <w:tcPrChange w:id="1076" w:author="Лариса" w:date="2020-09-02T17:55:00Z">
              <w:tcPr>
                <w:tcW w:w="2469" w:type="dxa"/>
                <w:noWrap/>
              </w:tcPr>
            </w:tcPrChange>
          </w:tcPr>
          <w:p w14:paraId="26718B1F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Абдуллаева Муъминат Гасановна</w:t>
            </w:r>
          </w:p>
        </w:tc>
        <w:tc>
          <w:tcPr>
            <w:tcW w:w="3261" w:type="dxa"/>
            <w:noWrap/>
            <w:tcPrChange w:id="1077" w:author="Лариса" w:date="2020-09-02T17:55:00Z">
              <w:tcPr>
                <w:tcW w:w="3261" w:type="dxa"/>
                <w:noWrap/>
              </w:tcPr>
            </w:tcPrChange>
          </w:tcPr>
          <w:p w14:paraId="6CF2F987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Акуши</w:t>
            </w:r>
            <w:r w:rsidR="00CF188D">
              <w:rPr>
                <w:rFonts w:ascii="Times New Roman" w:hAnsi="Times New Roman" w:cs="Times New Roman"/>
                <w:sz w:val="24"/>
                <w:szCs w:val="24"/>
              </w:rPr>
              <w:t>нский р-н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Гапшинская СОШ им. 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М.А.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Гасанова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78" w:author="Лариса" w:date="2020-09-02T17:55:00Z">
              <w:tcPr>
                <w:tcW w:w="2551" w:type="dxa"/>
                <w:noWrap/>
              </w:tcPr>
            </w:tcPrChange>
          </w:tcPr>
          <w:p w14:paraId="405BA502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CB3682" w:rsidRPr="00174EC9" w14:paraId="62F8D9E0" w14:textId="77777777" w:rsidTr="00593658">
        <w:trPr>
          <w:trHeight w:val="567"/>
          <w:trPrChange w:id="107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80" w:author="Лариса" w:date="2020-09-02T17:55:00Z">
              <w:tcPr>
                <w:tcW w:w="928" w:type="dxa"/>
                <w:noWrap/>
              </w:tcPr>
            </w:tcPrChange>
          </w:tcPr>
          <w:p w14:paraId="2BB2459D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469" w:type="dxa"/>
            <w:noWrap/>
            <w:tcPrChange w:id="1081" w:author="Лариса" w:date="2020-09-02T17:55:00Z">
              <w:tcPr>
                <w:tcW w:w="2469" w:type="dxa"/>
                <w:noWrap/>
              </w:tcPr>
            </w:tcPrChange>
          </w:tcPr>
          <w:p w14:paraId="7125504E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Жахбарова Динара Абдурашидовна</w:t>
            </w:r>
          </w:p>
        </w:tc>
        <w:tc>
          <w:tcPr>
            <w:tcW w:w="3261" w:type="dxa"/>
            <w:noWrap/>
            <w:tcPrChange w:id="1082" w:author="Лариса" w:date="2020-09-02T17:55:00Z">
              <w:tcPr>
                <w:tcW w:w="3261" w:type="dxa"/>
                <w:noWrap/>
              </w:tcPr>
            </w:tcPrChange>
          </w:tcPr>
          <w:p w14:paraId="3F86A9FC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г. Махачкала, МБОУ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СОШ №26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83" w:author="Лариса" w:date="2020-09-02T17:55:00Z">
              <w:tcPr>
                <w:tcW w:w="2551" w:type="dxa"/>
                <w:noWrap/>
              </w:tcPr>
            </w:tcPrChange>
          </w:tcPr>
          <w:p w14:paraId="2C3406E2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CB3682" w:rsidRPr="00174EC9" w14:paraId="2B2333A8" w14:textId="77777777" w:rsidTr="00593658">
        <w:trPr>
          <w:trHeight w:val="567"/>
          <w:trPrChange w:id="108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85" w:author="Лариса" w:date="2020-09-02T17:55:00Z">
              <w:tcPr>
                <w:tcW w:w="928" w:type="dxa"/>
                <w:noWrap/>
              </w:tcPr>
            </w:tcPrChange>
          </w:tcPr>
          <w:p w14:paraId="7FCB550A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217</w:t>
            </w:r>
          </w:p>
        </w:tc>
        <w:tc>
          <w:tcPr>
            <w:tcW w:w="2469" w:type="dxa"/>
            <w:noWrap/>
            <w:tcPrChange w:id="1086" w:author="Лариса" w:date="2020-09-02T17:55:00Z">
              <w:tcPr>
                <w:tcW w:w="2469" w:type="dxa"/>
                <w:noWrap/>
              </w:tcPr>
            </w:tcPrChange>
          </w:tcPr>
          <w:p w14:paraId="368A6BB3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Магомедов Осман Сиражутдинович</w:t>
            </w:r>
          </w:p>
        </w:tc>
        <w:tc>
          <w:tcPr>
            <w:tcW w:w="3261" w:type="dxa"/>
            <w:noWrap/>
            <w:tcPrChange w:id="1087" w:author="Лариса" w:date="2020-09-02T17:55:00Z">
              <w:tcPr>
                <w:tcW w:w="3261" w:type="dxa"/>
                <w:noWrap/>
              </w:tcPr>
            </w:tcPrChange>
          </w:tcPr>
          <w:p w14:paraId="775290A9" w14:textId="77777777" w:rsidR="00BA2053" w:rsidRDefault="00CB3682" w:rsidP="00BA2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г. Махачкала, ГКОУ РД </w:t>
            </w:r>
          </w:p>
          <w:p w14:paraId="35848D0B" w14:textId="77777777" w:rsidR="00CB3682" w:rsidRPr="00174EC9" w:rsidRDefault="004B287C" w:rsidP="00BA2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РЦДОДИ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88" w:author="Лариса" w:date="2020-09-02T17:55:00Z">
              <w:tcPr>
                <w:tcW w:w="2551" w:type="dxa"/>
                <w:noWrap/>
              </w:tcPr>
            </w:tcPrChange>
          </w:tcPr>
          <w:p w14:paraId="3923BD55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АФК и ОБЖ</w:t>
            </w:r>
          </w:p>
        </w:tc>
      </w:tr>
      <w:tr w:rsidR="00CB3682" w:rsidRPr="00174EC9" w14:paraId="30422398" w14:textId="77777777" w:rsidTr="00593658">
        <w:trPr>
          <w:trHeight w:val="567"/>
          <w:trPrChange w:id="108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90" w:author="Лариса" w:date="2020-09-02T17:55:00Z">
              <w:tcPr>
                <w:tcW w:w="928" w:type="dxa"/>
                <w:noWrap/>
              </w:tcPr>
            </w:tcPrChange>
          </w:tcPr>
          <w:p w14:paraId="00817C57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469" w:type="dxa"/>
            <w:noWrap/>
            <w:tcPrChange w:id="1091" w:author="Лариса" w:date="2020-09-02T17:55:00Z">
              <w:tcPr>
                <w:tcW w:w="2469" w:type="dxa"/>
                <w:noWrap/>
              </w:tcPr>
            </w:tcPrChange>
          </w:tcPr>
          <w:p w14:paraId="028BD3F3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Рамазанова Наида Абдуселимовна</w:t>
            </w:r>
          </w:p>
        </w:tc>
        <w:tc>
          <w:tcPr>
            <w:tcW w:w="3261" w:type="dxa"/>
            <w:noWrap/>
            <w:tcPrChange w:id="1092" w:author="Лариса" w:date="2020-09-02T17:55:00Z">
              <w:tcPr>
                <w:tcW w:w="3261" w:type="dxa"/>
                <w:noWrap/>
              </w:tcPr>
            </w:tcPrChange>
          </w:tcPr>
          <w:p w14:paraId="494EC98D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Дербенский р.,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Белиджинс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ая СОШ №3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93" w:author="Лариса" w:date="2020-09-02T17:55:00Z">
              <w:tcPr>
                <w:tcW w:w="2551" w:type="dxa"/>
                <w:noWrap/>
              </w:tcPr>
            </w:tcPrChange>
          </w:tcPr>
          <w:p w14:paraId="6E96F501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CB3682" w:rsidRPr="00174EC9" w14:paraId="41D9BAB9" w14:textId="77777777" w:rsidTr="00593658">
        <w:trPr>
          <w:trHeight w:val="567"/>
          <w:trPrChange w:id="109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095" w:author="Лариса" w:date="2020-09-02T17:55:00Z">
              <w:tcPr>
                <w:tcW w:w="928" w:type="dxa"/>
                <w:noWrap/>
              </w:tcPr>
            </w:tcPrChange>
          </w:tcPr>
          <w:p w14:paraId="745C5E59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469" w:type="dxa"/>
            <w:noWrap/>
            <w:tcPrChange w:id="1096" w:author="Лариса" w:date="2020-09-02T17:55:00Z">
              <w:tcPr>
                <w:tcW w:w="2469" w:type="dxa"/>
                <w:noWrap/>
              </w:tcPr>
            </w:tcPrChange>
          </w:tcPr>
          <w:p w14:paraId="169C7E43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Аскерова Гюльмира Велединовна</w:t>
            </w:r>
          </w:p>
        </w:tc>
        <w:tc>
          <w:tcPr>
            <w:tcW w:w="3261" w:type="dxa"/>
            <w:noWrap/>
            <w:tcPrChange w:id="1097" w:author="Лариса" w:date="2020-09-02T17:55:00Z">
              <w:tcPr>
                <w:tcW w:w="3261" w:type="dxa"/>
                <w:noWrap/>
              </w:tcPr>
            </w:tcPrChange>
          </w:tcPr>
          <w:p w14:paraId="0CA4829F" w14:textId="77777777" w:rsidR="00CB3682" w:rsidRPr="00174EC9" w:rsidRDefault="00CB3682" w:rsidP="00BA2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Рутульский р</w:t>
            </w:r>
            <w:r w:rsidR="00CF188D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 ГКОУ РД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188D">
              <w:rPr>
                <w:rFonts w:ascii="Times New Roman" w:hAnsi="Times New Roman" w:cs="Times New Roman"/>
                <w:sz w:val="24"/>
                <w:szCs w:val="24"/>
              </w:rPr>
              <w:t>Новобо</w:t>
            </w:r>
            <w:r w:rsidR="00CF188D" w:rsidRPr="00CF18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F188D">
              <w:rPr>
                <w:rFonts w:ascii="Times New Roman" w:hAnsi="Times New Roman" w:cs="Times New Roman"/>
                <w:sz w:val="24"/>
                <w:szCs w:val="24"/>
              </w:rPr>
              <w:t>чинская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098" w:author="Лариса" w:date="2020-09-02T17:55:00Z">
              <w:tcPr>
                <w:tcW w:w="2551" w:type="dxa"/>
                <w:noWrap/>
              </w:tcPr>
            </w:tcPrChange>
          </w:tcPr>
          <w:p w14:paraId="1E33BCAB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B3682" w:rsidRPr="00174EC9" w14:paraId="58A1ADC8" w14:textId="77777777" w:rsidTr="00593658">
        <w:trPr>
          <w:trHeight w:val="567"/>
          <w:trPrChange w:id="109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00" w:author="Лариса" w:date="2020-09-02T17:55:00Z">
              <w:tcPr>
                <w:tcW w:w="928" w:type="dxa"/>
                <w:noWrap/>
              </w:tcPr>
            </w:tcPrChange>
          </w:tcPr>
          <w:p w14:paraId="58DD1370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469" w:type="dxa"/>
            <w:noWrap/>
            <w:tcPrChange w:id="1101" w:author="Лариса" w:date="2020-09-02T17:55:00Z">
              <w:tcPr>
                <w:tcW w:w="2469" w:type="dxa"/>
                <w:noWrap/>
              </w:tcPr>
            </w:tcPrChange>
          </w:tcPr>
          <w:p w14:paraId="343F8D6D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Шамшидова Камила Абдуллаевна</w:t>
            </w:r>
          </w:p>
        </w:tc>
        <w:tc>
          <w:tcPr>
            <w:tcW w:w="3261" w:type="dxa"/>
            <w:noWrap/>
            <w:tcPrChange w:id="1102" w:author="Лариса" w:date="2020-09-02T17:55:00Z">
              <w:tcPr>
                <w:tcW w:w="3261" w:type="dxa"/>
                <w:noWrap/>
              </w:tcPr>
            </w:tcPrChange>
          </w:tcPr>
          <w:p w14:paraId="05214AFE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Бабаюртовская СОШ № 2 им. Б. Т. Сатыбалова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03" w:author="Лариса" w:date="2020-09-02T17:55:00Z">
              <w:tcPr>
                <w:tcW w:w="2551" w:type="dxa"/>
                <w:noWrap/>
              </w:tcPr>
            </w:tcPrChange>
          </w:tcPr>
          <w:p w14:paraId="6946B52F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CB3682" w:rsidRPr="00174EC9" w14:paraId="01D7D7D1" w14:textId="77777777" w:rsidTr="00593658">
        <w:trPr>
          <w:trHeight w:val="567"/>
          <w:trPrChange w:id="110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05" w:author="Лариса" w:date="2020-09-02T17:55:00Z">
              <w:tcPr>
                <w:tcW w:w="928" w:type="dxa"/>
                <w:noWrap/>
              </w:tcPr>
            </w:tcPrChange>
          </w:tcPr>
          <w:p w14:paraId="4D94A61A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469" w:type="dxa"/>
            <w:noWrap/>
            <w:tcPrChange w:id="1106" w:author="Лариса" w:date="2020-09-02T17:55:00Z">
              <w:tcPr>
                <w:tcW w:w="2469" w:type="dxa"/>
                <w:noWrap/>
              </w:tcPr>
            </w:tcPrChange>
          </w:tcPr>
          <w:p w14:paraId="5AB5021E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Курбанмагомедова Надежда Магомедовна</w:t>
            </w:r>
          </w:p>
        </w:tc>
        <w:tc>
          <w:tcPr>
            <w:tcW w:w="3261" w:type="dxa"/>
            <w:noWrap/>
            <w:tcPrChange w:id="1107" w:author="Лариса" w:date="2020-09-02T17:55:00Z">
              <w:tcPr>
                <w:tcW w:w="3261" w:type="dxa"/>
                <w:noWrap/>
              </w:tcPr>
            </w:tcPrChange>
          </w:tcPr>
          <w:p w14:paraId="6D1F2E75" w14:textId="77777777" w:rsidR="00CB3682" w:rsidRPr="00174EC9" w:rsidRDefault="00BA2053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Новол</w:t>
            </w:r>
            <w:r w:rsidR="00CF188D">
              <w:rPr>
                <w:rFonts w:ascii="Times New Roman" w:hAnsi="Times New Roman" w:cs="Times New Roman"/>
                <w:sz w:val="24"/>
                <w:szCs w:val="24"/>
              </w:rPr>
              <w:t>акский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Чапаевская СОШ №1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08" w:author="Лариса" w:date="2020-09-02T17:55:00Z">
              <w:tcPr>
                <w:tcW w:w="2551" w:type="dxa"/>
                <w:noWrap/>
              </w:tcPr>
            </w:tcPrChange>
          </w:tcPr>
          <w:p w14:paraId="60463E7B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CB3682" w:rsidRPr="00174EC9" w14:paraId="42DDF3E4" w14:textId="77777777" w:rsidTr="00593658">
        <w:trPr>
          <w:trHeight w:val="567"/>
          <w:trPrChange w:id="110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10" w:author="Лариса" w:date="2020-09-02T17:55:00Z">
              <w:tcPr>
                <w:tcW w:w="928" w:type="dxa"/>
                <w:noWrap/>
              </w:tcPr>
            </w:tcPrChange>
          </w:tcPr>
          <w:p w14:paraId="507F2C50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469" w:type="dxa"/>
            <w:noWrap/>
            <w:tcPrChange w:id="1111" w:author="Лариса" w:date="2020-09-02T17:55:00Z">
              <w:tcPr>
                <w:tcW w:w="2469" w:type="dxa"/>
                <w:noWrap/>
              </w:tcPr>
            </w:tcPrChange>
          </w:tcPr>
          <w:p w14:paraId="39D3EC88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Алиев Надир Басирович</w:t>
            </w:r>
          </w:p>
        </w:tc>
        <w:tc>
          <w:tcPr>
            <w:tcW w:w="3261" w:type="dxa"/>
            <w:noWrap/>
            <w:tcPrChange w:id="1112" w:author="Лариса" w:date="2020-09-02T17:55:00Z">
              <w:tcPr>
                <w:tcW w:w="3261" w:type="dxa"/>
                <w:noWrap/>
              </w:tcPr>
            </w:tcPrChange>
          </w:tcPr>
          <w:p w14:paraId="1225E45E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Гунибский р., МКОУ 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proofErr w:type="gramStart"/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Кегерская СОШ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13" w:author="Лариса" w:date="2020-09-02T17:55:00Z">
              <w:tcPr>
                <w:tcW w:w="2551" w:type="dxa"/>
                <w:noWrap/>
              </w:tcPr>
            </w:tcPrChange>
          </w:tcPr>
          <w:p w14:paraId="52B69E26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CB3682" w:rsidRPr="00174EC9" w14:paraId="616BADF3" w14:textId="77777777" w:rsidTr="00593658">
        <w:trPr>
          <w:trHeight w:val="567"/>
          <w:trPrChange w:id="111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15" w:author="Лариса" w:date="2020-09-02T17:55:00Z">
              <w:tcPr>
                <w:tcW w:w="928" w:type="dxa"/>
                <w:noWrap/>
              </w:tcPr>
            </w:tcPrChange>
          </w:tcPr>
          <w:p w14:paraId="57E254BB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469" w:type="dxa"/>
            <w:noWrap/>
            <w:tcPrChange w:id="1116" w:author="Лариса" w:date="2020-09-02T17:55:00Z">
              <w:tcPr>
                <w:tcW w:w="2469" w:type="dxa"/>
                <w:noWrap/>
              </w:tcPr>
            </w:tcPrChange>
          </w:tcPr>
          <w:p w14:paraId="20D98126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. Гасанова Раисат Убайдулаевна</w:t>
            </w:r>
          </w:p>
        </w:tc>
        <w:tc>
          <w:tcPr>
            <w:tcW w:w="3261" w:type="dxa"/>
            <w:noWrap/>
            <w:tcPrChange w:id="1117" w:author="Лариса" w:date="2020-09-02T17:55:00Z">
              <w:tcPr>
                <w:tcW w:w="3261" w:type="dxa"/>
                <w:noWrap/>
              </w:tcPr>
            </w:tcPrChange>
          </w:tcPr>
          <w:p w14:paraId="533C41E8" w14:textId="77777777" w:rsidR="00CB3682" w:rsidRPr="00174EC9" w:rsidRDefault="00CB3682" w:rsidP="00BA2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г. Кизилюрт,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МКДОУ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ЦРР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етский сад 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18" w:author="Лариса" w:date="2020-09-02T17:55:00Z">
              <w:tcPr>
                <w:tcW w:w="2551" w:type="dxa"/>
                <w:noWrap/>
              </w:tcPr>
            </w:tcPrChange>
          </w:tcPr>
          <w:p w14:paraId="49B93679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воспитатель ДОУ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B3682" w:rsidRPr="00174EC9" w14:paraId="5794487A" w14:textId="77777777" w:rsidTr="00593658">
        <w:trPr>
          <w:trHeight w:val="567"/>
          <w:trPrChange w:id="111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20" w:author="Лариса" w:date="2020-09-02T17:55:00Z">
              <w:tcPr>
                <w:tcW w:w="928" w:type="dxa"/>
                <w:noWrap/>
              </w:tcPr>
            </w:tcPrChange>
          </w:tcPr>
          <w:p w14:paraId="7AFD35FD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469" w:type="dxa"/>
            <w:noWrap/>
            <w:tcPrChange w:id="1121" w:author="Лариса" w:date="2020-09-02T17:55:00Z">
              <w:tcPr>
                <w:tcW w:w="2469" w:type="dxa"/>
                <w:noWrap/>
              </w:tcPr>
            </w:tcPrChange>
          </w:tcPr>
          <w:p w14:paraId="5F0D2EA2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Яхьяева Нурият Эльдаровна</w:t>
            </w:r>
          </w:p>
        </w:tc>
        <w:tc>
          <w:tcPr>
            <w:tcW w:w="3261" w:type="dxa"/>
            <w:noWrap/>
            <w:tcPrChange w:id="1122" w:author="Лариса" w:date="2020-09-02T17:55:00Z">
              <w:tcPr>
                <w:tcW w:w="3261" w:type="dxa"/>
                <w:noWrap/>
              </w:tcPr>
            </w:tcPrChange>
          </w:tcPr>
          <w:p w14:paraId="17C2E348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Карабудахкентский р., МБОУ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Гелинская СОШ им. 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Х.А. Загирова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23" w:author="Лариса" w:date="2020-09-02T17:55:00Z">
              <w:tcPr>
                <w:tcW w:w="2551" w:type="dxa"/>
                <w:noWrap/>
              </w:tcPr>
            </w:tcPrChange>
          </w:tcPr>
          <w:p w14:paraId="2A96003F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CB3682" w:rsidRPr="00174EC9" w14:paraId="4F3C4DE6" w14:textId="77777777" w:rsidTr="00593658">
        <w:trPr>
          <w:trHeight w:val="567"/>
          <w:trPrChange w:id="112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25" w:author="Лариса" w:date="2020-09-02T17:55:00Z">
              <w:tcPr>
                <w:tcW w:w="928" w:type="dxa"/>
                <w:noWrap/>
              </w:tcPr>
            </w:tcPrChange>
          </w:tcPr>
          <w:p w14:paraId="6EAD571F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469" w:type="dxa"/>
            <w:noWrap/>
            <w:tcPrChange w:id="1126" w:author="Лариса" w:date="2020-09-02T17:55:00Z">
              <w:tcPr>
                <w:tcW w:w="2469" w:type="dxa"/>
                <w:noWrap/>
              </w:tcPr>
            </w:tcPrChange>
          </w:tcPr>
          <w:p w14:paraId="0AF42232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Самедова Эльмира Абдулзагировна</w:t>
            </w:r>
          </w:p>
        </w:tc>
        <w:tc>
          <w:tcPr>
            <w:tcW w:w="3261" w:type="dxa"/>
            <w:noWrap/>
            <w:tcPrChange w:id="1127" w:author="Лариса" w:date="2020-09-02T17:55:00Z">
              <w:tcPr>
                <w:tcW w:w="3261" w:type="dxa"/>
                <w:noWrap/>
              </w:tcPr>
            </w:tcPrChange>
          </w:tcPr>
          <w:p w14:paraId="52D09B39" w14:textId="77777777" w:rsidR="00CB3682" w:rsidRPr="00174EC9" w:rsidRDefault="00CB3682" w:rsidP="00BA2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г. Буйнакск, МКДОУ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>– детский сад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28" w:author="Лариса" w:date="2020-09-02T17:55:00Z">
              <w:tcPr>
                <w:tcW w:w="2551" w:type="dxa"/>
                <w:noWrap/>
              </w:tcPr>
            </w:tcPrChange>
          </w:tcPr>
          <w:p w14:paraId="27DFC95A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 ДОУ</w:t>
            </w:r>
          </w:p>
        </w:tc>
      </w:tr>
      <w:tr w:rsidR="00CB3682" w:rsidRPr="00174EC9" w14:paraId="12DFBDDE" w14:textId="77777777" w:rsidTr="00593658">
        <w:trPr>
          <w:trHeight w:val="567"/>
          <w:trPrChange w:id="112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30" w:author="Лариса" w:date="2020-09-02T17:55:00Z">
              <w:tcPr>
                <w:tcW w:w="928" w:type="dxa"/>
                <w:noWrap/>
              </w:tcPr>
            </w:tcPrChange>
          </w:tcPr>
          <w:p w14:paraId="57853FFA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469" w:type="dxa"/>
            <w:noWrap/>
            <w:tcPrChange w:id="1131" w:author="Лариса" w:date="2020-09-02T17:55:00Z">
              <w:tcPr>
                <w:tcW w:w="2469" w:type="dxa"/>
                <w:noWrap/>
              </w:tcPr>
            </w:tcPrChange>
          </w:tcPr>
          <w:p w14:paraId="2DF44857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Ахмедова Хабсат Магомедовна</w:t>
            </w:r>
          </w:p>
        </w:tc>
        <w:tc>
          <w:tcPr>
            <w:tcW w:w="3261" w:type="dxa"/>
            <w:noWrap/>
            <w:tcPrChange w:id="1132" w:author="Лариса" w:date="2020-09-02T17:55:00Z">
              <w:tcPr>
                <w:tcW w:w="3261" w:type="dxa"/>
                <w:noWrap/>
              </w:tcPr>
            </w:tcPrChange>
          </w:tcPr>
          <w:p w14:paraId="0F880860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г. Кизилюрт, МКДОУ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A2053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>– детский сад</w:t>
            </w:r>
            <w:r w:rsidR="00BA2053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№8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33" w:author="Лариса" w:date="2020-09-02T17:55:00Z">
              <w:tcPr>
                <w:tcW w:w="2551" w:type="dxa"/>
                <w:noWrap/>
              </w:tcPr>
            </w:tcPrChange>
          </w:tcPr>
          <w:p w14:paraId="70B60B63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воспитатель ДОУ</w:t>
            </w:r>
          </w:p>
        </w:tc>
      </w:tr>
      <w:tr w:rsidR="00CB3682" w:rsidRPr="00174EC9" w14:paraId="111E99EA" w14:textId="77777777" w:rsidTr="00593658">
        <w:trPr>
          <w:trHeight w:val="567"/>
          <w:trPrChange w:id="113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35" w:author="Лариса" w:date="2020-09-02T17:55:00Z">
              <w:tcPr>
                <w:tcW w:w="928" w:type="dxa"/>
                <w:noWrap/>
              </w:tcPr>
            </w:tcPrChange>
          </w:tcPr>
          <w:p w14:paraId="2C83AC84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469" w:type="dxa"/>
            <w:noWrap/>
            <w:tcPrChange w:id="1136" w:author="Лариса" w:date="2020-09-02T17:55:00Z">
              <w:tcPr>
                <w:tcW w:w="2469" w:type="dxa"/>
                <w:noWrap/>
              </w:tcPr>
            </w:tcPrChange>
          </w:tcPr>
          <w:p w14:paraId="527E06A3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Абзиева Иман Юнусовна</w:t>
            </w:r>
          </w:p>
        </w:tc>
        <w:tc>
          <w:tcPr>
            <w:tcW w:w="3261" w:type="dxa"/>
            <w:noWrap/>
            <w:tcPrChange w:id="1137" w:author="Лариса" w:date="2020-09-02T17:55:00Z">
              <w:tcPr>
                <w:tcW w:w="3261" w:type="dxa"/>
                <w:noWrap/>
              </w:tcPr>
            </w:tcPrChange>
          </w:tcPr>
          <w:p w14:paraId="47D18E61" w14:textId="77777777" w:rsidR="00CB3682" w:rsidRPr="00174EC9" w:rsidRDefault="00CB3682" w:rsidP="00BA2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. Хасавюрт,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>СОШ №17 им. М.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 Дацаева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38" w:author="Лариса" w:date="2020-09-02T17:55:00Z">
              <w:tcPr>
                <w:tcW w:w="2551" w:type="dxa"/>
                <w:noWrap/>
              </w:tcPr>
            </w:tcPrChange>
          </w:tcPr>
          <w:p w14:paraId="4D50000C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CB3682" w:rsidRPr="00174EC9" w14:paraId="40F06990" w14:textId="77777777" w:rsidTr="00593658">
        <w:trPr>
          <w:trHeight w:val="567"/>
          <w:trPrChange w:id="113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40" w:author="Лариса" w:date="2020-09-02T17:55:00Z">
              <w:tcPr>
                <w:tcW w:w="928" w:type="dxa"/>
                <w:noWrap/>
              </w:tcPr>
            </w:tcPrChange>
          </w:tcPr>
          <w:p w14:paraId="5E035968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469" w:type="dxa"/>
            <w:noWrap/>
            <w:tcPrChange w:id="1141" w:author="Лариса" w:date="2020-09-02T17:55:00Z">
              <w:tcPr>
                <w:tcW w:w="2469" w:type="dxa"/>
                <w:noWrap/>
              </w:tcPr>
            </w:tcPrChange>
          </w:tcPr>
          <w:p w14:paraId="4189DBD9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88D">
              <w:rPr>
                <w:rFonts w:ascii="Times New Roman" w:hAnsi="Times New Roman" w:cs="Times New Roman"/>
                <w:sz w:val="24"/>
                <w:szCs w:val="24"/>
              </w:rPr>
              <w:t>Уроджев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 Ферман Тагирбекович</w:t>
            </w:r>
          </w:p>
        </w:tc>
        <w:tc>
          <w:tcPr>
            <w:tcW w:w="3261" w:type="dxa"/>
            <w:noWrap/>
            <w:tcPrChange w:id="1142" w:author="Лариса" w:date="2020-09-02T17:55:00Z">
              <w:tcPr>
                <w:tcW w:w="3261" w:type="dxa"/>
                <w:noWrap/>
              </w:tcPr>
            </w:tcPrChange>
          </w:tcPr>
          <w:p w14:paraId="60C3F157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Табасар</w:t>
            </w:r>
            <w:r w:rsidR="00CF188D">
              <w:rPr>
                <w:rFonts w:ascii="Times New Roman" w:hAnsi="Times New Roman" w:cs="Times New Roman"/>
                <w:sz w:val="24"/>
                <w:szCs w:val="24"/>
              </w:rPr>
              <w:t>анский р-н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>Хили-Пенджикск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ая СОШ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2551" w:type="dxa"/>
            <w:noWrap/>
            <w:tcPrChange w:id="1143" w:author="Лариса" w:date="2020-09-02T17:55:00Z">
              <w:tcPr>
                <w:tcW w:w="2551" w:type="dxa"/>
                <w:noWrap/>
              </w:tcPr>
            </w:tcPrChange>
          </w:tcPr>
          <w:p w14:paraId="580E8AD1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CB3682" w:rsidRPr="00174EC9" w14:paraId="005AD9C0" w14:textId="77777777" w:rsidTr="00593658">
        <w:trPr>
          <w:trHeight w:val="567"/>
          <w:trPrChange w:id="114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45" w:author="Лариса" w:date="2020-09-02T17:55:00Z">
              <w:tcPr>
                <w:tcW w:w="928" w:type="dxa"/>
                <w:noWrap/>
              </w:tcPr>
            </w:tcPrChange>
          </w:tcPr>
          <w:p w14:paraId="620E99E5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469" w:type="dxa"/>
            <w:noWrap/>
            <w:tcPrChange w:id="1146" w:author="Лариса" w:date="2020-09-02T17:55:00Z">
              <w:tcPr>
                <w:tcW w:w="2469" w:type="dxa"/>
                <w:noWrap/>
              </w:tcPr>
            </w:tcPrChange>
          </w:tcPr>
          <w:p w14:paraId="6532C533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Исмаилова Мадина Кадирбековна</w:t>
            </w:r>
          </w:p>
        </w:tc>
        <w:tc>
          <w:tcPr>
            <w:tcW w:w="3261" w:type="dxa"/>
            <w:noWrap/>
            <w:tcPrChange w:id="1147" w:author="Лариса" w:date="2020-09-02T17:55:00Z">
              <w:tcPr>
                <w:tcW w:w="3261" w:type="dxa"/>
                <w:noWrap/>
              </w:tcPr>
            </w:tcPrChange>
          </w:tcPr>
          <w:p w14:paraId="67C41BA7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Карабудахкентский р., МБОУ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Манаскентская СРШ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48" w:author="Лариса" w:date="2020-09-02T17:55:00Z">
              <w:tcPr>
                <w:tcW w:w="2551" w:type="dxa"/>
                <w:noWrap/>
              </w:tcPr>
            </w:tcPrChange>
          </w:tcPr>
          <w:p w14:paraId="6965C59C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CB3682" w:rsidRPr="00174EC9" w14:paraId="659DA483" w14:textId="77777777" w:rsidTr="00593658">
        <w:trPr>
          <w:trHeight w:val="567"/>
          <w:trPrChange w:id="114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50" w:author="Лариса" w:date="2020-09-02T17:55:00Z">
              <w:tcPr>
                <w:tcW w:w="928" w:type="dxa"/>
                <w:noWrap/>
              </w:tcPr>
            </w:tcPrChange>
          </w:tcPr>
          <w:p w14:paraId="386059B1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469" w:type="dxa"/>
            <w:noWrap/>
            <w:tcPrChange w:id="1151" w:author="Лариса" w:date="2020-09-02T17:55:00Z">
              <w:tcPr>
                <w:tcW w:w="2469" w:type="dxa"/>
                <w:noWrap/>
              </w:tcPr>
            </w:tcPrChange>
          </w:tcPr>
          <w:p w14:paraId="635DA4F4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Исахмедова Патимат Чупановна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61" w:type="dxa"/>
            <w:noWrap/>
            <w:tcPrChange w:id="1152" w:author="Лариса" w:date="2020-09-02T17:55:00Z">
              <w:tcPr>
                <w:tcW w:w="3261" w:type="dxa"/>
                <w:noWrap/>
              </w:tcPr>
            </w:tcPrChange>
          </w:tcPr>
          <w:p w14:paraId="1A8E2213" w14:textId="77777777" w:rsidR="00CB3682" w:rsidRPr="00174EC9" w:rsidRDefault="00CF188D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Дахадаевский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Уркарахская начальная школа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имени 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Рамазанова Р.С.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53" w:author="Лариса" w:date="2020-09-02T17:55:00Z">
              <w:tcPr>
                <w:tcW w:w="2551" w:type="dxa"/>
                <w:noWrap/>
              </w:tcPr>
            </w:tcPrChange>
          </w:tcPr>
          <w:p w14:paraId="59BDE8ED" w14:textId="77777777" w:rsidR="00CB3682" w:rsidRPr="00174EC9" w:rsidRDefault="00CF188D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B3682" w:rsidRPr="00CF188D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</w:tr>
      <w:tr w:rsidR="00CB3682" w:rsidRPr="00174EC9" w14:paraId="6C40B0C0" w14:textId="77777777" w:rsidTr="00593658">
        <w:trPr>
          <w:trHeight w:val="567"/>
          <w:trPrChange w:id="115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55" w:author="Лариса" w:date="2020-09-02T17:55:00Z">
              <w:tcPr>
                <w:tcW w:w="928" w:type="dxa"/>
                <w:noWrap/>
              </w:tcPr>
            </w:tcPrChange>
          </w:tcPr>
          <w:p w14:paraId="6BBD1C50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469" w:type="dxa"/>
            <w:noWrap/>
            <w:tcPrChange w:id="1156" w:author="Лариса" w:date="2020-09-02T17:55:00Z">
              <w:tcPr>
                <w:tcW w:w="2469" w:type="dxa"/>
                <w:noWrap/>
              </w:tcPr>
            </w:tcPrChange>
          </w:tcPr>
          <w:p w14:paraId="50F42A63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Меджидова Умупазил Каримуллаевна</w:t>
            </w:r>
          </w:p>
        </w:tc>
        <w:tc>
          <w:tcPr>
            <w:tcW w:w="3261" w:type="dxa"/>
            <w:noWrap/>
            <w:tcPrChange w:id="1157" w:author="Лариса" w:date="2020-09-02T17:55:00Z">
              <w:tcPr>
                <w:tcW w:w="3261" w:type="dxa"/>
                <w:noWrap/>
              </w:tcPr>
            </w:tcPrChange>
          </w:tcPr>
          <w:p w14:paraId="420B0596" w14:textId="77777777" w:rsidR="00CB3682" w:rsidRPr="00174EC9" w:rsidRDefault="00CF188D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Сергокалинский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Ванашимахинская СОШ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58" w:author="Лариса" w:date="2020-09-02T17:55:00Z">
              <w:tcPr>
                <w:tcW w:w="2551" w:type="dxa"/>
                <w:noWrap/>
              </w:tcPr>
            </w:tcPrChange>
          </w:tcPr>
          <w:p w14:paraId="3BE21B5E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</w:t>
            </w:r>
          </w:p>
        </w:tc>
      </w:tr>
      <w:tr w:rsidR="00CB3682" w:rsidRPr="00174EC9" w14:paraId="729EE900" w14:textId="77777777" w:rsidTr="00593658">
        <w:trPr>
          <w:trHeight w:val="567"/>
          <w:trPrChange w:id="115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60" w:author="Лариса" w:date="2020-09-02T17:55:00Z">
              <w:tcPr>
                <w:tcW w:w="928" w:type="dxa"/>
                <w:noWrap/>
              </w:tcPr>
            </w:tcPrChange>
          </w:tcPr>
          <w:p w14:paraId="08C99A28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232</w:t>
            </w:r>
          </w:p>
        </w:tc>
        <w:tc>
          <w:tcPr>
            <w:tcW w:w="2469" w:type="dxa"/>
            <w:noWrap/>
            <w:tcPrChange w:id="1161" w:author="Лариса" w:date="2020-09-02T17:55:00Z">
              <w:tcPr>
                <w:tcW w:w="2469" w:type="dxa"/>
                <w:noWrap/>
              </w:tcPr>
            </w:tcPrChange>
          </w:tcPr>
          <w:p w14:paraId="392BB34B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Абдулаева Айшат Алиевна</w:t>
            </w:r>
          </w:p>
        </w:tc>
        <w:tc>
          <w:tcPr>
            <w:tcW w:w="3261" w:type="dxa"/>
            <w:noWrap/>
            <w:tcPrChange w:id="1162" w:author="Лариса" w:date="2020-09-02T17:55:00Z">
              <w:tcPr>
                <w:tcW w:w="3261" w:type="dxa"/>
                <w:noWrap/>
              </w:tcPr>
            </w:tcPrChange>
          </w:tcPr>
          <w:p w14:paraId="5C8A1804" w14:textId="77777777" w:rsidR="00CB3682" w:rsidRPr="00174EC9" w:rsidRDefault="00CF188D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Унцукульский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МКДОУ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№1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Ромашка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с. Унцукуль</w:t>
            </w:r>
          </w:p>
        </w:tc>
        <w:tc>
          <w:tcPr>
            <w:tcW w:w="2551" w:type="dxa"/>
            <w:noWrap/>
            <w:tcPrChange w:id="1163" w:author="Лариса" w:date="2020-09-02T17:55:00Z">
              <w:tcPr>
                <w:tcW w:w="2551" w:type="dxa"/>
                <w:noWrap/>
              </w:tcPr>
            </w:tcPrChange>
          </w:tcPr>
          <w:p w14:paraId="38C82E24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воспитатель ДОУ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B3682" w:rsidRPr="00174EC9" w14:paraId="64E408A4" w14:textId="77777777" w:rsidTr="00593658">
        <w:trPr>
          <w:trHeight w:val="567"/>
          <w:trPrChange w:id="116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65" w:author="Лариса" w:date="2020-09-02T17:55:00Z">
              <w:tcPr>
                <w:tcW w:w="928" w:type="dxa"/>
                <w:noWrap/>
              </w:tcPr>
            </w:tcPrChange>
          </w:tcPr>
          <w:p w14:paraId="555DA19B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469" w:type="dxa"/>
            <w:noWrap/>
            <w:tcPrChange w:id="1166" w:author="Лариса" w:date="2020-09-02T17:55:00Z">
              <w:tcPr>
                <w:tcW w:w="2469" w:type="dxa"/>
                <w:noWrap/>
              </w:tcPr>
            </w:tcPrChange>
          </w:tcPr>
          <w:p w14:paraId="040D93D9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Шахрудинова Майсарат Магомедовна</w:t>
            </w:r>
          </w:p>
        </w:tc>
        <w:tc>
          <w:tcPr>
            <w:tcW w:w="3261" w:type="dxa"/>
            <w:noWrap/>
            <w:tcPrChange w:id="1167" w:author="Лариса" w:date="2020-09-02T17:55:00Z">
              <w:tcPr>
                <w:tcW w:w="3261" w:type="dxa"/>
                <w:noWrap/>
              </w:tcPr>
            </w:tcPrChange>
          </w:tcPr>
          <w:p w14:paraId="17EDABD3" w14:textId="77777777" w:rsidR="00CB3682" w:rsidRPr="00174EC9" w:rsidRDefault="00CF188D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Хасавюртовский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Кадыротарская СОШ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68" w:author="Лариса" w:date="2020-09-02T17:55:00Z">
              <w:tcPr>
                <w:tcW w:w="2551" w:type="dxa"/>
                <w:noWrap/>
              </w:tcPr>
            </w:tcPrChange>
          </w:tcPr>
          <w:p w14:paraId="13E575C7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CB3682" w:rsidRPr="00174EC9" w14:paraId="6A516E0B" w14:textId="77777777" w:rsidTr="00593658">
        <w:trPr>
          <w:trHeight w:val="567"/>
          <w:trPrChange w:id="116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70" w:author="Лариса" w:date="2020-09-02T17:55:00Z">
              <w:tcPr>
                <w:tcW w:w="928" w:type="dxa"/>
                <w:noWrap/>
              </w:tcPr>
            </w:tcPrChange>
          </w:tcPr>
          <w:p w14:paraId="1B2C6202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469" w:type="dxa"/>
            <w:noWrap/>
            <w:tcPrChange w:id="1171" w:author="Лариса" w:date="2020-09-02T17:55:00Z">
              <w:tcPr>
                <w:tcW w:w="2469" w:type="dxa"/>
                <w:noWrap/>
              </w:tcPr>
            </w:tcPrChange>
          </w:tcPr>
          <w:p w14:paraId="10B8A5D2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Шейхахмедова Умукусум Акамовна</w:t>
            </w:r>
          </w:p>
        </w:tc>
        <w:tc>
          <w:tcPr>
            <w:tcW w:w="3261" w:type="dxa"/>
            <w:noWrap/>
            <w:tcPrChange w:id="1172" w:author="Лариса" w:date="2020-09-02T17:55:00Z">
              <w:tcPr>
                <w:tcW w:w="3261" w:type="dxa"/>
                <w:noWrap/>
              </w:tcPr>
            </w:tcPrChange>
          </w:tcPr>
          <w:p w14:paraId="16BE1A85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г. Махачкала, МБОУ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Лицей №8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73" w:author="Лариса" w:date="2020-09-02T17:55:00Z">
              <w:tcPr>
                <w:tcW w:w="2551" w:type="dxa"/>
                <w:noWrap/>
              </w:tcPr>
            </w:tcPrChange>
          </w:tcPr>
          <w:p w14:paraId="160C20C2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CB3682" w:rsidRPr="00174EC9" w14:paraId="5C92C1CA" w14:textId="77777777" w:rsidTr="00593658">
        <w:trPr>
          <w:trHeight w:val="567"/>
          <w:trPrChange w:id="117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75" w:author="Лариса" w:date="2020-09-02T17:55:00Z">
              <w:tcPr>
                <w:tcW w:w="928" w:type="dxa"/>
                <w:noWrap/>
              </w:tcPr>
            </w:tcPrChange>
          </w:tcPr>
          <w:p w14:paraId="50F78558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469" w:type="dxa"/>
            <w:noWrap/>
            <w:tcPrChange w:id="1176" w:author="Лариса" w:date="2020-09-02T17:55:00Z">
              <w:tcPr>
                <w:tcW w:w="2469" w:type="dxa"/>
                <w:noWrap/>
              </w:tcPr>
            </w:tcPrChange>
          </w:tcPr>
          <w:p w14:paraId="42C369A5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Исламханова Умакусум Адилхановна</w:t>
            </w:r>
          </w:p>
        </w:tc>
        <w:tc>
          <w:tcPr>
            <w:tcW w:w="3261" w:type="dxa"/>
            <w:noWrap/>
            <w:tcPrChange w:id="1177" w:author="Лариса" w:date="2020-09-02T17:55:00Z">
              <w:tcPr>
                <w:tcW w:w="3261" w:type="dxa"/>
                <w:noWrap/>
              </w:tcPr>
            </w:tcPrChange>
          </w:tcPr>
          <w:p w14:paraId="5DB8AF43" w14:textId="77777777" w:rsidR="00CB3682" w:rsidRPr="00174EC9" w:rsidRDefault="00CF188D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Левашинский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МБОУ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Охлинская СОШ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78" w:author="Лариса" w:date="2020-09-02T17:55:00Z">
              <w:tcPr>
                <w:tcW w:w="2551" w:type="dxa"/>
                <w:noWrap/>
              </w:tcPr>
            </w:tcPrChange>
          </w:tcPr>
          <w:p w14:paraId="112892C1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CB3682" w:rsidRPr="00174EC9" w14:paraId="3A564494" w14:textId="77777777" w:rsidTr="00593658">
        <w:trPr>
          <w:trHeight w:val="567"/>
          <w:trPrChange w:id="117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80" w:author="Лариса" w:date="2020-09-02T17:55:00Z">
              <w:tcPr>
                <w:tcW w:w="928" w:type="dxa"/>
                <w:noWrap/>
              </w:tcPr>
            </w:tcPrChange>
          </w:tcPr>
          <w:p w14:paraId="05214DC2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469" w:type="dxa"/>
            <w:noWrap/>
            <w:tcPrChange w:id="1181" w:author="Лариса" w:date="2020-09-02T17:55:00Z">
              <w:tcPr>
                <w:tcW w:w="2469" w:type="dxa"/>
                <w:noWrap/>
              </w:tcPr>
            </w:tcPrChange>
          </w:tcPr>
          <w:p w14:paraId="69B0CA1D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Халилова Раисат Магомедовна</w:t>
            </w:r>
          </w:p>
        </w:tc>
        <w:tc>
          <w:tcPr>
            <w:tcW w:w="3261" w:type="dxa"/>
            <w:noWrap/>
            <w:tcPrChange w:id="1182" w:author="Лариса" w:date="2020-09-02T17:55:00Z">
              <w:tcPr>
                <w:tcW w:w="3261" w:type="dxa"/>
                <w:noWrap/>
              </w:tcPr>
            </w:tcPrChange>
          </w:tcPr>
          <w:p w14:paraId="3E46B50B" w14:textId="77777777" w:rsidR="00CB3682" w:rsidRPr="00174EC9" w:rsidRDefault="00CF188D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Хасавюртовский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Сулевкентская СОШ им. 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С.А. Абдуллаева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83" w:author="Лариса" w:date="2020-09-02T17:55:00Z">
              <w:tcPr>
                <w:tcW w:w="2551" w:type="dxa"/>
                <w:noWrap/>
              </w:tcPr>
            </w:tcPrChange>
          </w:tcPr>
          <w:p w14:paraId="399C4029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</w:tr>
      <w:tr w:rsidR="00CB3682" w:rsidRPr="00174EC9" w14:paraId="24367BC2" w14:textId="77777777" w:rsidTr="00593658">
        <w:trPr>
          <w:trHeight w:val="567"/>
          <w:trPrChange w:id="118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85" w:author="Лариса" w:date="2020-09-02T17:55:00Z">
              <w:tcPr>
                <w:tcW w:w="928" w:type="dxa"/>
                <w:noWrap/>
              </w:tcPr>
            </w:tcPrChange>
          </w:tcPr>
          <w:p w14:paraId="1A91B9E2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469" w:type="dxa"/>
            <w:noWrap/>
            <w:tcPrChange w:id="1186" w:author="Лариса" w:date="2020-09-02T17:55:00Z">
              <w:tcPr>
                <w:tcW w:w="2469" w:type="dxa"/>
                <w:noWrap/>
              </w:tcPr>
            </w:tcPrChange>
          </w:tcPr>
          <w:p w14:paraId="6394DDF4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Агаева Заира Зулумхановна</w:t>
            </w:r>
          </w:p>
        </w:tc>
        <w:tc>
          <w:tcPr>
            <w:tcW w:w="3261" w:type="dxa"/>
            <w:noWrap/>
            <w:tcPrChange w:id="1187" w:author="Лариса" w:date="2020-09-02T17:55:00Z">
              <w:tcPr>
                <w:tcW w:w="3261" w:type="dxa"/>
                <w:noWrap/>
              </w:tcPr>
            </w:tcPrChange>
          </w:tcPr>
          <w:p w14:paraId="6113C516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г. Хасавюрт,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СОШ №2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88" w:author="Лариса" w:date="2020-09-02T17:55:00Z">
              <w:tcPr>
                <w:tcW w:w="2551" w:type="dxa"/>
                <w:noWrap/>
              </w:tcPr>
            </w:tcPrChange>
          </w:tcPr>
          <w:p w14:paraId="4E7CC8F7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B3682" w:rsidRPr="00174EC9" w14:paraId="3CD4986D" w14:textId="77777777" w:rsidTr="00593658">
        <w:trPr>
          <w:trHeight w:val="567"/>
          <w:trPrChange w:id="118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90" w:author="Лариса" w:date="2020-09-02T17:55:00Z">
              <w:tcPr>
                <w:tcW w:w="928" w:type="dxa"/>
                <w:noWrap/>
              </w:tcPr>
            </w:tcPrChange>
          </w:tcPr>
          <w:p w14:paraId="593674A7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469" w:type="dxa"/>
            <w:noWrap/>
            <w:tcPrChange w:id="1191" w:author="Лариса" w:date="2020-09-02T17:55:00Z">
              <w:tcPr>
                <w:tcW w:w="2469" w:type="dxa"/>
                <w:noWrap/>
              </w:tcPr>
            </w:tcPrChange>
          </w:tcPr>
          <w:p w14:paraId="192606D5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Ордашов Магомед Омарович</w:t>
            </w:r>
          </w:p>
        </w:tc>
        <w:tc>
          <w:tcPr>
            <w:tcW w:w="3261" w:type="dxa"/>
            <w:noWrap/>
            <w:tcPrChange w:id="1192" w:author="Лариса" w:date="2020-09-02T17:55:00Z">
              <w:tcPr>
                <w:tcW w:w="3261" w:type="dxa"/>
                <w:noWrap/>
              </w:tcPr>
            </w:tcPrChange>
          </w:tcPr>
          <w:p w14:paraId="62E0DCE3" w14:textId="77777777" w:rsidR="00CB3682" w:rsidRPr="00174EC9" w:rsidRDefault="00C6030C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Новолакский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Гамияхская СОШ №</w:t>
            </w:r>
            <w:proofErr w:type="gramStart"/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2551" w:type="dxa"/>
            <w:noWrap/>
            <w:tcPrChange w:id="1193" w:author="Лариса" w:date="2020-09-02T17:55:00Z">
              <w:tcPr>
                <w:tcW w:w="2551" w:type="dxa"/>
                <w:noWrap/>
              </w:tcPr>
            </w:tcPrChange>
          </w:tcPr>
          <w:p w14:paraId="6786E38D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CB3682" w:rsidRPr="00174EC9" w14:paraId="15331DEB" w14:textId="77777777" w:rsidTr="00593658">
        <w:trPr>
          <w:trHeight w:val="567"/>
          <w:trPrChange w:id="119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195" w:author="Лариса" w:date="2020-09-02T17:55:00Z">
              <w:tcPr>
                <w:tcW w:w="928" w:type="dxa"/>
                <w:noWrap/>
              </w:tcPr>
            </w:tcPrChange>
          </w:tcPr>
          <w:p w14:paraId="42E85F45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2469" w:type="dxa"/>
            <w:noWrap/>
            <w:tcPrChange w:id="1196" w:author="Лариса" w:date="2020-09-02T17:55:00Z">
              <w:tcPr>
                <w:tcW w:w="2469" w:type="dxa"/>
                <w:noWrap/>
              </w:tcPr>
            </w:tcPrChange>
          </w:tcPr>
          <w:p w14:paraId="679BB374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Гаирбекова Зарема Магомедовна</w:t>
            </w:r>
          </w:p>
        </w:tc>
        <w:tc>
          <w:tcPr>
            <w:tcW w:w="3261" w:type="dxa"/>
            <w:noWrap/>
            <w:tcPrChange w:id="1197" w:author="Лариса" w:date="2020-09-02T17:55:00Z">
              <w:tcPr>
                <w:tcW w:w="3261" w:type="dxa"/>
                <w:noWrap/>
              </w:tcPr>
            </w:tcPrChange>
          </w:tcPr>
          <w:p w14:paraId="5B405DBA" w14:textId="77777777" w:rsidR="00CB3682" w:rsidRPr="00174EC9" w:rsidRDefault="00C6030C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Хунзахский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МКОУ 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gramStart"/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Буцринская СОШ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198" w:author="Лариса" w:date="2020-09-02T17:55:00Z">
              <w:tcPr>
                <w:tcW w:w="2551" w:type="dxa"/>
                <w:noWrap/>
              </w:tcPr>
            </w:tcPrChange>
          </w:tcPr>
          <w:p w14:paraId="4F589AAF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B3682" w:rsidRPr="00174EC9" w14:paraId="083D468C" w14:textId="77777777" w:rsidTr="00593658">
        <w:trPr>
          <w:trHeight w:val="567"/>
          <w:trPrChange w:id="119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200" w:author="Лариса" w:date="2020-09-02T17:55:00Z">
              <w:tcPr>
                <w:tcW w:w="928" w:type="dxa"/>
                <w:noWrap/>
              </w:tcPr>
            </w:tcPrChange>
          </w:tcPr>
          <w:p w14:paraId="650F7AE3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469" w:type="dxa"/>
            <w:noWrap/>
            <w:tcPrChange w:id="1201" w:author="Лариса" w:date="2020-09-02T17:55:00Z">
              <w:tcPr>
                <w:tcW w:w="2469" w:type="dxa"/>
                <w:noWrap/>
              </w:tcPr>
            </w:tcPrChange>
          </w:tcPr>
          <w:p w14:paraId="1DEA515A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Хандова Рахматай Салмановна</w:t>
            </w:r>
          </w:p>
        </w:tc>
        <w:tc>
          <w:tcPr>
            <w:tcW w:w="3261" w:type="dxa"/>
            <w:noWrap/>
            <w:tcPrChange w:id="1202" w:author="Лариса" w:date="2020-09-02T17:55:00Z">
              <w:tcPr>
                <w:tcW w:w="3261" w:type="dxa"/>
                <w:noWrap/>
              </w:tcPr>
            </w:tcPrChange>
          </w:tcPr>
          <w:p w14:paraId="413F98FA" w14:textId="77777777" w:rsidR="00CB3682" w:rsidRPr="00174EC9" w:rsidRDefault="00C6030C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Тляратинский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6030C">
              <w:rPr>
                <w:rFonts w:ascii="Times New Roman" w:hAnsi="Times New Roman" w:cs="Times New Roman"/>
                <w:sz w:val="24"/>
                <w:szCs w:val="24"/>
              </w:rPr>
              <w:t>Гве</w:t>
            </w:r>
            <w:r w:rsidR="00CB3682" w:rsidRPr="00C6030C">
              <w:rPr>
                <w:rFonts w:ascii="Times New Roman" w:hAnsi="Times New Roman" w:cs="Times New Roman"/>
                <w:sz w:val="24"/>
                <w:szCs w:val="24"/>
              </w:rPr>
              <w:t>дышская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203" w:author="Лариса" w:date="2020-09-02T17:55:00Z">
              <w:tcPr>
                <w:tcW w:w="2551" w:type="dxa"/>
                <w:noWrap/>
              </w:tcPr>
            </w:tcPrChange>
          </w:tcPr>
          <w:p w14:paraId="3FDC79E6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</w:tr>
      <w:tr w:rsidR="00CB3682" w:rsidRPr="00174EC9" w14:paraId="47A3786B" w14:textId="77777777" w:rsidTr="00593658">
        <w:trPr>
          <w:trHeight w:val="567"/>
          <w:trPrChange w:id="120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205" w:author="Лариса" w:date="2020-09-02T17:55:00Z">
              <w:tcPr>
                <w:tcW w:w="928" w:type="dxa"/>
                <w:noWrap/>
              </w:tcPr>
            </w:tcPrChange>
          </w:tcPr>
          <w:p w14:paraId="31C8221B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469" w:type="dxa"/>
            <w:noWrap/>
            <w:tcPrChange w:id="1206" w:author="Лариса" w:date="2020-09-02T17:55:00Z">
              <w:tcPr>
                <w:tcW w:w="2469" w:type="dxa"/>
                <w:noWrap/>
              </w:tcPr>
            </w:tcPrChange>
          </w:tcPr>
          <w:p w14:paraId="65D136F4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Исаева Мерзият Исаевна</w:t>
            </w:r>
          </w:p>
        </w:tc>
        <w:tc>
          <w:tcPr>
            <w:tcW w:w="3261" w:type="dxa"/>
            <w:noWrap/>
            <w:tcPrChange w:id="1207" w:author="Лариса" w:date="2020-09-02T17:55:00Z">
              <w:tcPr>
                <w:tcW w:w="3261" w:type="dxa"/>
                <w:noWrap/>
              </w:tcPr>
            </w:tcPrChange>
          </w:tcPr>
          <w:p w14:paraId="263623FB" w14:textId="77777777" w:rsidR="0032400F" w:rsidRDefault="00CB3682" w:rsidP="0032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Хивский р., МКОУ</w:t>
            </w:r>
            <w:r w:rsidR="00BA2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0F18E6" w14:textId="77777777" w:rsidR="00CB3682" w:rsidRPr="00174EC9" w:rsidRDefault="004B287C" w:rsidP="0032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2400F">
              <w:rPr>
                <w:rFonts w:ascii="Times New Roman" w:hAnsi="Times New Roman" w:cs="Times New Roman"/>
                <w:sz w:val="24"/>
                <w:szCs w:val="24"/>
              </w:rPr>
              <w:t>Хивская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208" w:author="Лариса" w:date="2020-09-02T17:55:00Z">
              <w:tcPr>
                <w:tcW w:w="2551" w:type="dxa"/>
                <w:noWrap/>
              </w:tcPr>
            </w:tcPrChange>
          </w:tcPr>
          <w:p w14:paraId="0C3AD253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CB3682" w:rsidRPr="00174EC9" w14:paraId="521E5195" w14:textId="77777777" w:rsidTr="00593658">
        <w:trPr>
          <w:trHeight w:val="567"/>
          <w:trPrChange w:id="120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210" w:author="Лариса" w:date="2020-09-02T17:55:00Z">
              <w:tcPr>
                <w:tcW w:w="928" w:type="dxa"/>
                <w:noWrap/>
              </w:tcPr>
            </w:tcPrChange>
          </w:tcPr>
          <w:p w14:paraId="654F7889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469" w:type="dxa"/>
            <w:noWrap/>
            <w:tcPrChange w:id="1211" w:author="Лариса" w:date="2020-09-02T17:55:00Z">
              <w:tcPr>
                <w:tcW w:w="2469" w:type="dxa"/>
                <w:noWrap/>
              </w:tcPr>
            </w:tcPrChange>
          </w:tcPr>
          <w:p w14:paraId="34D00D8A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Магомедова Зухра Магомедовна</w:t>
            </w:r>
          </w:p>
        </w:tc>
        <w:tc>
          <w:tcPr>
            <w:tcW w:w="3261" w:type="dxa"/>
            <w:noWrap/>
            <w:tcPrChange w:id="1212" w:author="Лариса" w:date="2020-09-02T17:55:00Z">
              <w:tcPr>
                <w:tcW w:w="3261" w:type="dxa"/>
                <w:noWrap/>
              </w:tcPr>
            </w:tcPrChange>
          </w:tcPr>
          <w:p w14:paraId="2CA444F2" w14:textId="77777777" w:rsidR="00CB3682" w:rsidRPr="00174EC9" w:rsidRDefault="00C6030C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Левашинский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Кулецминская СОШ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213" w:author="Лариса" w:date="2020-09-02T17:55:00Z">
              <w:tcPr>
                <w:tcW w:w="2551" w:type="dxa"/>
                <w:noWrap/>
              </w:tcPr>
            </w:tcPrChange>
          </w:tcPr>
          <w:p w14:paraId="34F5BB47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математ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B3682" w:rsidRPr="00174EC9" w14:paraId="1B3805A1" w14:textId="77777777" w:rsidTr="00593658">
        <w:trPr>
          <w:trHeight w:val="567"/>
          <w:trPrChange w:id="121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215" w:author="Лариса" w:date="2020-09-02T17:55:00Z">
              <w:tcPr>
                <w:tcW w:w="928" w:type="dxa"/>
                <w:noWrap/>
              </w:tcPr>
            </w:tcPrChange>
          </w:tcPr>
          <w:p w14:paraId="702CA335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469" w:type="dxa"/>
            <w:noWrap/>
            <w:tcPrChange w:id="1216" w:author="Лариса" w:date="2020-09-02T17:55:00Z">
              <w:tcPr>
                <w:tcW w:w="2469" w:type="dxa"/>
                <w:noWrap/>
              </w:tcPr>
            </w:tcPrChange>
          </w:tcPr>
          <w:p w14:paraId="7B7E1F89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Абдусаламова Бурлият Шарапудиновна</w:t>
            </w:r>
          </w:p>
        </w:tc>
        <w:tc>
          <w:tcPr>
            <w:tcW w:w="3261" w:type="dxa"/>
            <w:noWrap/>
            <w:tcPrChange w:id="1217" w:author="Лариса" w:date="2020-09-02T17:55:00Z">
              <w:tcPr>
                <w:tcW w:w="3261" w:type="dxa"/>
                <w:noWrap/>
              </w:tcPr>
            </w:tcPrChange>
          </w:tcPr>
          <w:p w14:paraId="308CD191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г. Махачкала, МБОУ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СОШ №24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218" w:author="Лариса" w:date="2020-09-02T17:55:00Z">
              <w:tcPr>
                <w:tcW w:w="2551" w:type="dxa"/>
                <w:noWrap/>
              </w:tcPr>
            </w:tcPrChange>
          </w:tcPr>
          <w:p w14:paraId="255078D3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B3682" w:rsidRPr="00174EC9" w14:paraId="6E17DC37" w14:textId="77777777" w:rsidTr="00593658">
        <w:trPr>
          <w:trHeight w:val="567"/>
          <w:trPrChange w:id="121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220" w:author="Лариса" w:date="2020-09-02T17:55:00Z">
              <w:tcPr>
                <w:tcW w:w="928" w:type="dxa"/>
                <w:noWrap/>
              </w:tcPr>
            </w:tcPrChange>
          </w:tcPr>
          <w:p w14:paraId="4F3CB632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469" w:type="dxa"/>
            <w:noWrap/>
            <w:tcPrChange w:id="1221" w:author="Лариса" w:date="2020-09-02T17:55:00Z">
              <w:tcPr>
                <w:tcW w:w="2469" w:type="dxa"/>
                <w:noWrap/>
              </w:tcPr>
            </w:tcPrChange>
          </w:tcPr>
          <w:p w14:paraId="67268BA8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Эфендиева Зарема Керимовна</w:t>
            </w:r>
          </w:p>
        </w:tc>
        <w:tc>
          <w:tcPr>
            <w:tcW w:w="3261" w:type="dxa"/>
            <w:noWrap/>
            <w:tcPrChange w:id="1222" w:author="Лариса" w:date="2020-09-02T17:55:00Z">
              <w:tcPr>
                <w:tcW w:w="3261" w:type="dxa"/>
                <w:noWrap/>
              </w:tcPr>
            </w:tcPrChange>
          </w:tcPr>
          <w:p w14:paraId="4CC890A9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Ахтынский р.,</w:t>
            </w:r>
            <w:r w:rsidR="00324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="003240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proofErr w:type="gramStart"/>
            <w:r w:rsidR="0032400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C60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СОШ № 1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223" w:author="Лариса" w:date="2020-09-02T17:55:00Z">
              <w:tcPr>
                <w:tcW w:w="2551" w:type="dxa"/>
                <w:noWrap/>
              </w:tcPr>
            </w:tcPrChange>
          </w:tcPr>
          <w:p w14:paraId="45627B10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CB3682" w:rsidRPr="00174EC9" w14:paraId="67043EA0" w14:textId="77777777" w:rsidTr="00593658">
        <w:trPr>
          <w:trHeight w:val="567"/>
          <w:trPrChange w:id="122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225" w:author="Лариса" w:date="2020-09-02T17:55:00Z">
              <w:tcPr>
                <w:tcW w:w="928" w:type="dxa"/>
                <w:noWrap/>
              </w:tcPr>
            </w:tcPrChange>
          </w:tcPr>
          <w:p w14:paraId="24682E28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469" w:type="dxa"/>
            <w:noWrap/>
            <w:tcPrChange w:id="1226" w:author="Лариса" w:date="2020-09-02T17:55:00Z">
              <w:tcPr>
                <w:tcW w:w="2469" w:type="dxa"/>
                <w:noWrap/>
              </w:tcPr>
            </w:tcPrChange>
          </w:tcPr>
          <w:p w14:paraId="4BBF77E4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Умарова Айшат Магомедовна</w:t>
            </w:r>
          </w:p>
        </w:tc>
        <w:tc>
          <w:tcPr>
            <w:tcW w:w="3261" w:type="dxa"/>
            <w:noWrap/>
            <w:tcPrChange w:id="1227" w:author="Лариса" w:date="2020-09-02T17:55:00Z">
              <w:tcPr>
                <w:tcW w:w="3261" w:type="dxa"/>
                <w:noWrap/>
              </w:tcPr>
            </w:tcPrChange>
          </w:tcPr>
          <w:p w14:paraId="0B674AFC" w14:textId="77777777" w:rsidR="00CB3682" w:rsidRPr="00174EC9" w:rsidRDefault="00CB3682" w:rsidP="00C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Казбековский р., МКОУ </w:t>
            </w:r>
            <w:r w:rsidR="003240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proofErr w:type="gramStart"/>
            <w:r w:rsidR="0032400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C6030C">
              <w:rPr>
                <w:rFonts w:ascii="Times New Roman" w:hAnsi="Times New Roman" w:cs="Times New Roman"/>
                <w:sz w:val="24"/>
                <w:szCs w:val="24"/>
              </w:rPr>
              <w:t>ЛС</w:t>
            </w:r>
            <w:r w:rsidR="00C6030C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 №1 им. Х. Нурадилова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228" w:author="Лариса" w:date="2020-09-02T17:55:00Z">
              <w:tcPr>
                <w:tcW w:w="2551" w:type="dxa"/>
                <w:noWrap/>
              </w:tcPr>
            </w:tcPrChange>
          </w:tcPr>
          <w:p w14:paraId="14B46145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CB3682" w:rsidRPr="00174EC9" w14:paraId="24CD2AD3" w14:textId="77777777" w:rsidTr="00593658">
        <w:trPr>
          <w:trHeight w:val="567"/>
          <w:trPrChange w:id="122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230" w:author="Лариса" w:date="2020-09-02T17:55:00Z">
              <w:tcPr>
                <w:tcW w:w="928" w:type="dxa"/>
                <w:noWrap/>
              </w:tcPr>
            </w:tcPrChange>
          </w:tcPr>
          <w:p w14:paraId="28E3608F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469" w:type="dxa"/>
            <w:noWrap/>
            <w:tcPrChange w:id="1231" w:author="Лариса" w:date="2020-09-02T17:55:00Z">
              <w:tcPr>
                <w:tcW w:w="2469" w:type="dxa"/>
                <w:noWrap/>
              </w:tcPr>
            </w:tcPrChange>
          </w:tcPr>
          <w:p w14:paraId="35FC1F06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Керемова Гюльзара Якубовна</w:t>
            </w:r>
          </w:p>
        </w:tc>
        <w:tc>
          <w:tcPr>
            <w:tcW w:w="3261" w:type="dxa"/>
            <w:noWrap/>
            <w:tcPrChange w:id="1232" w:author="Лариса" w:date="2020-09-02T17:55:00Z">
              <w:tcPr>
                <w:tcW w:w="3261" w:type="dxa"/>
                <w:noWrap/>
              </w:tcPr>
            </w:tcPrChange>
          </w:tcPr>
          <w:p w14:paraId="243EF130" w14:textId="77777777" w:rsidR="00CB3682" w:rsidRPr="00174EC9" w:rsidRDefault="00C6030C" w:rsidP="0032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Дербентский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.,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Белиджинская </w:t>
            </w:r>
            <w:r w:rsidR="0032400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имназия №1 </w:t>
            </w:r>
            <w:r w:rsidR="003240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им. А. Исрафилова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233" w:author="Лариса" w:date="2020-09-02T17:55:00Z">
              <w:tcPr>
                <w:tcW w:w="2551" w:type="dxa"/>
                <w:noWrap/>
              </w:tcPr>
            </w:tcPrChange>
          </w:tcPr>
          <w:p w14:paraId="1DB78745" w14:textId="77777777" w:rsidR="00CB3682" w:rsidRPr="00174EC9" w:rsidRDefault="00CB3682" w:rsidP="00472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 биологии</w:t>
            </w:r>
          </w:p>
        </w:tc>
      </w:tr>
      <w:tr w:rsidR="00CB3682" w:rsidRPr="00174EC9" w14:paraId="3A3D9E02" w14:textId="77777777" w:rsidTr="00593658">
        <w:trPr>
          <w:trHeight w:val="567"/>
          <w:trPrChange w:id="123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235" w:author="Лариса" w:date="2020-09-02T17:55:00Z">
              <w:tcPr>
                <w:tcW w:w="928" w:type="dxa"/>
                <w:noWrap/>
              </w:tcPr>
            </w:tcPrChange>
          </w:tcPr>
          <w:p w14:paraId="6DF0A270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247</w:t>
            </w:r>
          </w:p>
        </w:tc>
        <w:tc>
          <w:tcPr>
            <w:tcW w:w="2469" w:type="dxa"/>
            <w:noWrap/>
            <w:tcPrChange w:id="1236" w:author="Лариса" w:date="2020-09-02T17:55:00Z">
              <w:tcPr>
                <w:tcW w:w="2469" w:type="dxa"/>
                <w:noWrap/>
              </w:tcPr>
            </w:tcPrChange>
          </w:tcPr>
          <w:p w14:paraId="43948EF6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Абдулмаджидова Шумайсат Зайирбеговна</w:t>
            </w:r>
          </w:p>
        </w:tc>
        <w:tc>
          <w:tcPr>
            <w:tcW w:w="3261" w:type="dxa"/>
            <w:noWrap/>
            <w:tcPrChange w:id="1237" w:author="Лариса" w:date="2020-09-02T17:55:00Z">
              <w:tcPr>
                <w:tcW w:w="3261" w:type="dxa"/>
                <w:noWrap/>
              </w:tcPr>
            </w:tcPrChange>
          </w:tcPr>
          <w:p w14:paraId="353D38FA" w14:textId="77777777" w:rsidR="00CB3682" w:rsidRPr="00174EC9" w:rsidRDefault="00C6030C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Ботлихский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2400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Тлохская СОШ им. С. Шамсудинова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238" w:author="Лариса" w:date="2020-09-02T17:55:00Z">
              <w:tcPr>
                <w:tcW w:w="2551" w:type="dxa"/>
                <w:noWrap/>
              </w:tcPr>
            </w:tcPrChange>
          </w:tcPr>
          <w:p w14:paraId="08BF9ED9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CB3682" w:rsidRPr="00174EC9" w14:paraId="0FC27C85" w14:textId="77777777" w:rsidTr="00593658">
        <w:trPr>
          <w:trHeight w:val="567"/>
          <w:trPrChange w:id="123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240" w:author="Лариса" w:date="2020-09-02T17:55:00Z">
              <w:tcPr>
                <w:tcW w:w="928" w:type="dxa"/>
                <w:noWrap/>
              </w:tcPr>
            </w:tcPrChange>
          </w:tcPr>
          <w:p w14:paraId="68E38EE3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469" w:type="dxa"/>
            <w:noWrap/>
            <w:tcPrChange w:id="1241" w:author="Лариса" w:date="2020-09-02T17:55:00Z">
              <w:tcPr>
                <w:tcW w:w="2469" w:type="dxa"/>
                <w:noWrap/>
              </w:tcPr>
            </w:tcPrChange>
          </w:tcPr>
          <w:p w14:paraId="7CED8456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Маният </w:t>
            </w:r>
            <w:r w:rsidRPr="00BD0C71">
              <w:rPr>
                <w:rFonts w:ascii="Times New Roman" w:hAnsi="Times New Roman" w:cs="Times New Roman"/>
                <w:sz w:val="24"/>
                <w:szCs w:val="24"/>
              </w:rPr>
              <w:t>Ахедовна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61" w:type="dxa"/>
            <w:noWrap/>
            <w:tcPrChange w:id="1242" w:author="Лариса" w:date="2020-09-02T17:55:00Z">
              <w:tcPr>
                <w:tcW w:w="3261" w:type="dxa"/>
                <w:noWrap/>
              </w:tcPr>
            </w:tcPrChange>
          </w:tcPr>
          <w:p w14:paraId="3EFACA55" w14:textId="77777777" w:rsidR="00CB3682" w:rsidRPr="00174EC9" w:rsidRDefault="0032400F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Сулейман-</w:t>
            </w:r>
            <w:r w:rsidR="00BD0C71">
              <w:rPr>
                <w:rFonts w:ascii="Times New Roman" w:hAnsi="Times New Roman" w:cs="Times New Roman"/>
                <w:sz w:val="24"/>
                <w:szCs w:val="24"/>
              </w:rPr>
              <w:t>Стальский р-</w:t>
            </w:r>
            <w:proofErr w:type="gramStart"/>
            <w:r w:rsidR="00BD0C7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Зизикская СОШ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1" w:type="dxa"/>
            <w:noWrap/>
            <w:tcPrChange w:id="1243" w:author="Лариса" w:date="2020-09-02T17:55:00Z">
              <w:tcPr>
                <w:tcW w:w="2551" w:type="dxa"/>
                <w:noWrap/>
              </w:tcPr>
            </w:tcPrChange>
          </w:tcPr>
          <w:p w14:paraId="3630F8B8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B3682" w:rsidRPr="00174EC9" w14:paraId="1848D238" w14:textId="77777777" w:rsidTr="00593658">
        <w:trPr>
          <w:trHeight w:val="567"/>
          <w:trPrChange w:id="124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245" w:author="Лариса" w:date="2020-09-02T17:55:00Z">
              <w:tcPr>
                <w:tcW w:w="928" w:type="dxa"/>
                <w:noWrap/>
              </w:tcPr>
            </w:tcPrChange>
          </w:tcPr>
          <w:p w14:paraId="332FAD58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469" w:type="dxa"/>
            <w:noWrap/>
            <w:tcPrChange w:id="1246" w:author="Лариса" w:date="2020-09-02T17:55:00Z">
              <w:tcPr>
                <w:tcW w:w="2469" w:type="dxa"/>
                <w:noWrap/>
              </w:tcPr>
            </w:tcPrChange>
          </w:tcPr>
          <w:p w14:paraId="4719D732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Загидиева Мариян Рамазановна</w:t>
            </w:r>
          </w:p>
        </w:tc>
        <w:tc>
          <w:tcPr>
            <w:tcW w:w="3261" w:type="dxa"/>
            <w:noWrap/>
            <w:tcPrChange w:id="1247" w:author="Лариса" w:date="2020-09-02T17:55:00Z">
              <w:tcPr>
                <w:tcW w:w="3261" w:type="dxa"/>
                <w:noWrap/>
              </w:tcPr>
            </w:tcPrChange>
          </w:tcPr>
          <w:p w14:paraId="456164EB" w14:textId="77777777" w:rsidR="00CB3682" w:rsidRPr="00174EC9" w:rsidRDefault="00BD0C71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Кулинский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МКОУ </w:t>
            </w:r>
            <w:r w:rsidR="0032400F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proofErr w:type="gramStart"/>
            <w:r w:rsidR="0032400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Хайхинская ООШ-сад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248" w:author="Лариса" w:date="2020-09-02T17:55:00Z">
              <w:tcPr>
                <w:tcW w:w="2551" w:type="dxa"/>
                <w:noWrap/>
              </w:tcPr>
            </w:tcPrChange>
          </w:tcPr>
          <w:p w14:paraId="44695759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CB3682" w:rsidRPr="00174EC9" w14:paraId="2768EDF2" w14:textId="77777777" w:rsidTr="00593658">
        <w:trPr>
          <w:trHeight w:val="567"/>
          <w:trPrChange w:id="124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250" w:author="Лариса" w:date="2020-09-02T17:55:00Z">
              <w:tcPr>
                <w:tcW w:w="928" w:type="dxa"/>
                <w:noWrap/>
              </w:tcPr>
            </w:tcPrChange>
          </w:tcPr>
          <w:p w14:paraId="3CB55C80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469" w:type="dxa"/>
            <w:noWrap/>
            <w:tcPrChange w:id="1251" w:author="Лариса" w:date="2020-09-02T17:55:00Z">
              <w:tcPr>
                <w:tcW w:w="2469" w:type="dxa"/>
                <w:noWrap/>
              </w:tcPr>
            </w:tcPrChange>
          </w:tcPr>
          <w:p w14:paraId="14AA7025" w14:textId="77777777" w:rsidR="00CB3682" w:rsidRPr="00174EC9" w:rsidRDefault="00CB3682" w:rsidP="00E71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Шахманова Камиля Муратовна</w:t>
            </w:r>
          </w:p>
        </w:tc>
        <w:tc>
          <w:tcPr>
            <w:tcW w:w="3261" w:type="dxa"/>
            <w:noWrap/>
            <w:tcPrChange w:id="1252" w:author="Лариса" w:date="2020-09-02T17:55:00Z">
              <w:tcPr>
                <w:tcW w:w="3261" w:type="dxa"/>
                <w:noWrap/>
              </w:tcPr>
            </w:tcPrChange>
          </w:tcPr>
          <w:p w14:paraId="699D0684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Хасавюрт,  МКОУ</w:t>
            </w:r>
            <w:proofErr w:type="gramEnd"/>
            <w:r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СОШ № 5 им. Героя России Мусалаева Т.О.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253" w:author="Лариса" w:date="2020-09-02T17:55:00Z">
              <w:tcPr>
                <w:tcW w:w="2551" w:type="dxa"/>
                <w:noWrap/>
              </w:tcPr>
            </w:tcPrChange>
          </w:tcPr>
          <w:p w14:paraId="480FF64E" w14:textId="77777777" w:rsidR="00CB3682" w:rsidRPr="00174EC9" w:rsidRDefault="00CB3682" w:rsidP="0008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CB3682" w:rsidRPr="00174EC9" w14:paraId="42E0F49E" w14:textId="77777777" w:rsidTr="00593658">
        <w:trPr>
          <w:trHeight w:val="567"/>
          <w:trPrChange w:id="125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255" w:author="Лариса" w:date="2020-09-02T17:55:00Z">
              <w:tcPr>
                <w:tcW w:w="928" w:type="dxa"/>
                <w:noWrap/>
              </w:tcPr>
            </w:tcPrChange>
          </w:tcPr>
          <w:p w14:paraId="7F7D2E0F" w14:textId="77777777" w:rsidR="00CB3682" w:rsidRPr="00174EC9" w:rsidRDefault="00CB3682" w:rsidP="00D11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469" w:type="dxa"/>
            <w:noWrap/>
            <w:tcPrChange w:id="1256" w:author="Лариса" w:date="2020-09-02T17:55:00Z">
              <w:tcPr>
                <w:tcW w:w="2469" w:type="dxa"/>
                <w:noWrap/>
              </w:tcPr>
            </w:tcPrChange>
          </w:tcPr>
          <w:p w14:paraId="005CEACB" w14:textId="77777777" w:rsidR="00CB3682" w:rsidRPr="00174EC9" w:rsidRDefault="00CB3682" w:rsidP="00D11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Муталов Гамид Магомедкеримович</w:t>
            </w:r>
          </w:p>
        </w:tc>
        <w:tc>
          <w:tcPr>
            <w:tcW w:w="3261" w:type="dxa"/>
            <w:noWrap/>
            <w:tcPrChange w:id="1257" w:author="Лариса" w:date="2020-09-02T17:55:00Z">
              <w:tcPr>
                <w:tcW w:w="3261" w:type="dxa"/>
                <w:noWrap/>
              </w:tcPr>
            </w:tcPrChange>
          </w:tcPr>
          <w:p w14:paraId="07A80C3F" w14:textId="77777777" w:rsidR="00CB3682" w:rsidRPr="00174EC9" w:rsidRDefault="00BD0C71" w:rsidP="00D11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Хивский р-н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 xml:space="preserve">, МКОУ 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Кугская СОШ им. Б.</w:t>
            </w:r>
            <w:r w:rsidR="00324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Байрамбекова</w:t>
            </w:r>
            <w:r w:rsidR="004B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noWrap/>
            <w:tcPrChange w:id="1258" w:author="Лариса" w:date="2020-09-02T17:55:00Z">
              <w:tcPr>
                <w:tcW w:w="2551" w:type="dxa"/>
                <w:noWrap/>
              </w:tcPr>
            </w:tcPrChange>
          </w:tcPr>
          <w:p w14:paraId="54EA7D97" w14:textId="77777777" w:rsidR="00CB3682" w:rsidRPr="00174EC9" w:rsidRDefault="00CB3682" w:rsidP="00D11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CB3682" w:rsidRPr="00174EC9" w14:paraId="027F7087" w14:textId="77777777" w:rsidTr="00593658">
        <w:trPr>
          <w:trHeight w:val="567"/>
          <w:trPrChange w:id="1259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260" w:author="Лариса" w:date="2020-09-02T17:55:00Z">
              <w:tcPr>
                <w:tcW w:w="928" w:type="dxa"/>
                <w:noWrap/>
              </w:tcPr>
            </w:tcPrChange>
          </w:tcPr>
          <w:p w14:paraId="4B153C19" w14:textId="77777777" w:rsidR="00CB3682" w:rsidRPr="00174EC9" w:rsidRDefault="00CB3682" w:rsidP="00D119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4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2469" w:type="dxa"/>
            <w:noWrap/>
            <w:tcPrChange w:id="1261" w:author="Лариса" w:date="2020-09-02T17:55:00Z">
              <w:tcPr>
                <w:tcW w:w="2469" w:type="dxa"/>
                <w:noWrap/>
              </w:tcPr>
            </w:tcPrChange>
          </w:tcPr>
          <w:p w14:paraId="08AF57BD" w14:textId="77777777" w:rsidR="00CB3682" w:rsidRPr="00174EC9" w:rsidRDefault="00CB3682" w:rsidP="00D11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Абдулгалимова Тасмина Кезимовна</w:t>
            </w:r>
          </w:p>
        </w:tc>
        <w:tc>
          <w:tcPr>
            <w:tcW w:w="3261" w:type="dxa"/>
            <w:noWrap/>
            <w:tcPrChange w:id="1262" w:author="Лариса" w:date="2020-09-02T17:55:00Z">
              <w:tcPr>
                <w:tcW w:w="3261" w:type="dxa"/>
                <w:noWrap/>
              </w:tcPr>
            </w:tcPrChange>
          </w:tcPr>
          <w:p w14:paraId="49C59A2B" w14:textId="77777777" w:rsidR="00CB3682" w:rsidRPr="00174EC9" w:rsidRDefault="00727923" w:rsidP="00D11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Каспийск, </w:t>
            </w:r>
            <w:r w:rsidR="00CB3682" w:rsidRPr="00174EC9">
              <w:rPr>
                <w:rFonts w:ascii="Times New Roman" w:hAnsi="Times New Roman" w:cs="Times New Roman"/>
                <w:sz w:val="24"/>
                <w:szCs w:val="24"/>
              </w:rPr>
              <w:t>ГБОУ РД «РЦО»</w:t>
            </w:r>
          </w:p>
        </w:tc>
        <w:tc>
          <w:tcPr>
            <w:tcW w:w="2551" w:type="dxa"/>
            <w:noWrap/>
            <w:tcPrChange w:id="1263" w:author="Лариса" w:date="2020-09-02T17:55:00Z">
              <w:tcPr>
                <w:tcW w:w="2551" w:type="dxa"/>
                <w:noWrap/>
              </w:tcPr>
            </w:tcPrChange>
          </w:tcPr>
          <w:p w14:paraId="3CB8396A" w14:textId="77777777" w:rsidR="00CB3682" w:rsidRPr="00174EC9" w:rsidRDefault="00CB3682" w:rsidP="00D11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C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</w:tr>
      <w:tr w:rsidR="004B287C" w:rsidRPr="00174EC9" w14:paraId="7868A69F" w14:textId="77777777" w:rsidTr="00593658">
        <w:trPr>
          <w:trHeight w:val="567"/>
          <w:trPrChange w:id="1264" w:author="Лариса" w:date="2020-09-02T17:55:00Z">
            <w:trPr>
              <w:trHeight w:val="567"/>
            </w:trPr>
          </w:trPrChange>
        </w:trPr>
        <w:tc>
          <w:tcPr>
            <w:tcW w:w="928" w:type="dxa"/>
            <w:noWrap/>
            <w:tcPrChange w:id="1265" w:author="Лариса" w:date="2020-09-02T17:55:00Z">
              <w:tcPr>
                <w:tcW w:w="928" w:type="dxa"/>
                <w:noWrap/>
              </w:tcPr>
            </w:tcPrChange>
          </w:tcPr>
          <w:p w14:paraId="6E0C966D" w14:textId="77777777" w:rsidR="004B287C" w:rsidRPr="00174EC9" w:rsidRDefault="004B287C" w:rsidP="00D119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2469" w:type="dxa"/>
            <w:noWrap/>
            <w:tcPrChange w:id="1266" w:author="Лариса" w:date="2020-09-02T17:55:00Z">
              <w:tcPr>
                <w:tcW w:w="2469" w:type="dxa"/>
                <w:noWrap/>
              </w:tcPr>
            </w:tcPrChange>
          </w:tcPr>
          <w:p w14:paraId="73F3B3F4" w14:textId="77777777" w:rsidR="004B287C" w:rsidRPr="00174EC9" w:rsidRDefault="004B287C" w:rsidP="00D11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 Магомед Магомедрасулович</w:t>
            </w:r>
          </w:p>
        </w:tc>
        <w:tc>
          <w:tcPr>
            <w:tcW w:w="3261" w:type="dxa"/>
            <w:noWrap/>
            <w:tcPrChange w:id="1267" w:author="Лариса" w:date="2020-09-02T17:55:00Z">
              <w:tcPr>
                <w:tcW w:w="3261" w:type="dxa"/>
                <w:noWrap/>
              </w:tcPr>
            </w:tcPrChange>
          </w:tcPr>
          <w:p w14:paraId="674B9F2F" w14:textId="77777777" w:rsidR="004B287C" w:rsidRDefault="004B287C" w:rsidP="00D11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Гунибский р-н, МКОУ «Н. Кегерская СОШ»</w:t>
            </w:r>
          </w:p>
        </w:tc>
        <w:tc>
          <w:tcPr>
            <w:tcW w:w="2551" w:type="dxa"/>
            <w:noWrap/>
            <w:tcPrChange w:id="1268" w:author="Лариса" w:date="2020-09-02T17:55:00Z">
              <w:tcPr>
                <w:tcW w:w="2551" w:type="dxa"/>
                <w:noWrap/>
              </w:tcPr>
            </w:tcPrChange>
          </w:tcPr>
          <w:p w14:paraId="5B26BE8A" w14:textId="77777777" w:rsidR="004B287C" w:rsidRPr="00174EC9" w:rsidRDefault="004B287C" w:rsidP="00D11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</w:tbl>
    <w:p w14:paraId="61CD1094" w14:textId="77777777" w:rsidR="00DE2755" w:rsidRPr="00174EC9" w:rsidRDefault="00DE2755" w:rsidP="00F44B4F">
      <w:pPr>
        <w:rPr>
          <w:sz w:val="24"/>
          <w:szCs w:val="24"/>
        </w:rPr>
      </w:pPr>
    </w:p>
    <w:p w14:paraId="1301F07C" w14:textId="77777777" w:rsidR="00DE2755" w:rsidRDefault="00DE2755" w:rsidP="00F44B4F">
      <w:pPr>
        <w:rPr>
          <w:sz w:val="27"/>
          <w:szCs w:val="27"/>
        </w:rPr>
      </w:pPr>
    </w:p>
    <w:p w14:paraId="4C737C0B" w14:textId="77777777" w:rsidR="00F44B4F" w:rsidRDefault="00F44B4F" w:rsidP="00F44B4F">
      <w:pPr>
        <w:rPr>
          <w:sz w:val="27"/>
          <w:szCs w:val="27"/>
        </w:rPr>
      </w:pPr>
    </w:p>
    <w:p w14:paraId="056A9847" w14:textId="77777777" w:rsidR="00174EC9" w:rsidRDefault="00174EC9" w:rsidP="00F44B4F">
      <w:pPr>
        <w:rPr>
          <w:sz w:val="27"/>
          <w:szCs w:val="27"/>
        </w:rPr>
      </w:pPr>
    </w:p>
    <w:p w14:paraId="65608CF2" w14:textId="77777777" w:rsidR="00513514" w:rsidRDefault="00513514" w:rsidP="00F44B4F">
      <w:pPr>
        <w:rPr>
          <w:sz w:val="27"/>
          <w:szCs w:val="27"/>
        </w:rPr>
      </w:pPr>
    </w:p>
    <w:p w14:paraId="440BFFBF" w14:textId="77777777" w:rsidR="00513514" w:rsidRDefault="00513514" w:rsidP="00F44B4F">
      <w:pPr>
        <w:rPr>
          <w:sz w:val="27"/>
          <w:szCs w:val="27"/>
        </w:rPr>
      </w:pPr>
    </w:p>
    <w:p w14:paraId="1B5F2871" w14:textId="77777777" w:rsidR="00513514" w:rsidRDefault="00513514" w:rsidP="00F44B4F">
      <w:pPr>
        <w:rPr>
          <w:sz w:val="27"/>
          <w:szCs w:val="27"/>
        </w:rPr>
      </w:pPr>
    </w:p>
    <w:p w14:paraId="2C9F39AA" w14:textId="77777777" w:rsidR="00513514" w:rsidRDefault="00513514" w:rsidP="00F44B4F">
      <w:pPr>
        <w:rPr>
          <w:ins w:id="1269" w:author="Лариса" w:date="2020-09-02T17:55:00Z"/>
          <w:sz w:val="27"/>
          <w:szCs w:val="27"/>
        </w:rPr>
      </w:pPr>
    </w:p>
    <w:p w14:paraId="7373F497" w14:textId="77777777" w:rsidR="00593658" w:rsidRDefault="00593658" w:rsidP="00F44B4F">
      <w:pPr>
        <w:rPr>
          <w:ins w:id="1270" w:author="Лариса" w:date="2020-09-02T17:56:00Z"/>
          <w:sz w:val="27"/>
          <w:szCs w:val="27"/>
        </w:rPr>
      </w:pPr>
    </w:p>
    <w:p w14:paraId="427B29C9" w14:textId="77777777" w:rsidR="00593658" w:rsidRDefault="00593658" w:rsidP="00F44B4F">
      <w:pPr>
        <w:rPr>
          <w:sz w:val="27"/>
          <w:szCs w:val="27"/>
        </w:rPr>
      </w:pPr>
      <w:bookmarkStart w:id="1271" w:name="_GoBack"/>
      <w:bookmarkEnd w:id="1271"/>
    </w:p>
    <w:p w14:paraId="09FED146" w14:textId="77777777" w:rsidR="00513514" w:rsidRDefault="00513514" w:rsidP="00F44B4F">
      <w:pPr>
        <w:rPr>
          <w:ins w:id="1272" w:author="Лариса" w:date="2020-09-02T17:54:00Z"/>
          <w:sz w:val="27"/>
          <w:szCs w:val="27"/>
        </w:rPr>
      </w:pPr>
    </w:p>
    <w:p w14:paraId="0FAF2853" w14:textId="77777777" w:rsidR="00593658" w:rsidRDefault="00593658" w:rsidP="00F44B4F">
      <w:pPr>
        <w:rPr>
          <w:ins w:id="1273" w:author="Лариса" w:date="2020-09-02T17:54:00Z"/>
          <w:sz w:val="27"/>
          <w:szCs w:val="27"/>
        </w:rPr>
      </w:pPr>
    </w:p>
    <w:p w14:paraId="4DAAACFA" w14:textId="77777777" w:rsidR="00593658" w:rsidRDefault="00593658" w:rsidP="00F44B4F">
      <w:pPr>
        <w:rPr>
          <w:sz w:val="27"/>
          <w:szCs w:val="27"/>
        </w:rPr>
      </w:pPr>
    </w:p>
    <w:p w14:paraId="27BACED6" w14:textId="77777777" w:rsidR="00513514" w:rsidRDefault="00513514" w:rsidP="00F44B4F">
      <w:pPr>
        <w:rPr>
          <w:sz w:val="27"/>
          <w:szCs w:val="27"/>
        </w:rPr>
      </w:pPr>
    </w:p>
    <w:p w14:paraId="449D9D51" w14:textId="77777777" w:rsidR="00513514" w:rsidRDefault="00513514" w:rsidP="00F44B4F">
      <w:pPr>
        <w:rPr>
          <w:sz w:val="27"/>
          <w:szCs w:val="27"/>
        </w:rPr>
      </w:pPr>
    </w:p>
    <w:p w14:paraId="6DA90164" w14:textId="77777777" w:rsidR="00513514" w:rsidRDefault="00513514" w:rsidP="00F44B4F">
      <w:pPr>
        <w:rPr>
          <w:sz w:val="27"/>
          <w:szCs w:val="27"/>
        </w:rPr>
      </w:pPr>
    </w:p>
    <w:p w14:paraId="07A758C9" w14:textId="77777777" w:rsidR="00F44B4F" w:rsidRDefault="00FA0B88" w:rsidP="00F44B4F">
      <w:pPr>
        <w:tabs>
          <w:tab w:val="left" w:pos="6096"/>
        </w:tabs>
        <w:spacing w:after="3"/>
        <w:ind w:left="6056" w:right="286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  <w:r w:rsidR="00F44B4F" w:rsidRPr="00066D90">
        <w:rPr>
          <w:rFonts w:ascii="Times New Roman" w:hAnsi="Times New Roman" w:cs="Times New Roman"/>
          <w:sz w:val="24"/>
          <w:szCs w:val="24"/>
        </w:rPr>
        <w:t xml:space="preserve"> к при</w:t>
      </w:r>
      <w:r w:rsidR="00F44B4F">
        <w:rPr>
          <w:rFonts w:ascii="Times New Roman" w:hAnsi="Times New Roman" w:cs="Times New Roman"/>
          <w:sz w:val="24"/>
          <w:szCs w:val="24"/>
        </w:rPr>
        <w:t>казу</w:t>
      </w:r>
    </w:p>
    <w:p w14:paraId="3A05C972" w14:textId="77777777" w:rsidR="00F44B4F" w:rsidRDefault="00F44B4F" w:rsidP="00F44B4F">
      <w:pPr>
        <w:spacing w:after="3"/>
        <w:ind w:right="2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Министерства образования и</w:t>
      </w:r>
    </w:p>
    <w:p w14:paraId="0B0DFD9F" w14:textId="77777777" w:rsidR="00F44B4F" w:rsidRPr="00066D90" w:rsidRDefault="00F44B4F" w:rsidP="00F44B4F">
      <w:pPr>
        <w:spacing w:after="3"/>
        <w:ind w:right="2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066D90">
        <w:rPr>
          <w:rFonts w:ascii="Times New Roman" w:hAnsi="Times New Roman" w:cs="Times New Roman"/>
          <w:sz w:val="24"/>
          <w:szCs w:val="24"/>
        </w:rPr>
        <w:t>науки Республики Дагестан</w:t>
      </w:r>
    </w:p>
    <w:p w14:paraId="32C7831F" w14:textId="77777777" w:rsidR="00F44B4F" w:rsidRDefault="00F44B4F" w:rsidP="00F44B4F">
      <w:pPr>
        <w:spacing w:after="3" w:line="276" w:lineRule="auto"/>
        <w:ind w:right="2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 «____» ______ 2020 №_______</w:t>
      </w:r>
    </w:p>
    <w:p w14:paraId="2AFE053E" w14:textId="77777777" w:rsidR="004B287C" w:rsidRDefault="004B287C" w:rsidP="00513514">
      <w:pPr>
        <w:spacing w:after="3" w:line="276" w:lineRule="auto"/>
        <w:ind w:right="28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1BF237" w14:textId="77777777" w:rsidR="00513514" w:rsidRPr="00513514" w:rsidRDefault="00513514" w:rsidP="00513514">
      <w:pPr>
        <w:spacing w:after="3" w:line="276" w:lineRule="auto"/>
        <w:ind w:right="28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514">
        <w:rPr>
          <w:rFonts w:ascii="Times New Roman" w:hAnsi="Times New Roman" w:cs="Times New Roman"/>
          <w:b/>
          <w:sz w:val="24"/>
          <w:szCs w:val="24"/>
        </w:rPr>
        <w:t xml:space="preserve">Список педагогических работников, успешно прошедших аттестацию на </w:t>
      </w:r>
      <w:r>
        <w:rPr>
          <w:rFonts w:ascii="Times New Roman" w:hAnsi="Times New Roman" w:cs="Times New Roman"/>
          <w:b/>
          <w:sz w:val="24"/>
          <w:szCs w:val="24"/>
        </w:rPr>
        <w:t>высшую</w:t>
      </w:r>
      <w:r w:rsidRPr="00513514">
        <w:rPr>
          <w:rFonts w:ascii="Times New Roman" w:hAnsi="Times New Roman" w:cs="Times New Roman"/>
          <w:b/>
          <w:sz w:val="24"/>
          <w:szCs w:val="24"/>
        </w:rPr>
        <w:t xml:space="preserve"> квалификационную категорию</w:t>
      </w:r>
    </w:p>
    <w:p w14:paraId="412807E4" w14:textId="77777777" w:rsidR="00727923" w:rsidRPr="00064988" w:rsidRDefault="00727923" w:rsidP="00F44B4F">
      <w:pPr>
        <w:spacing w:after="3" w:line="276" w:lineRule="auto"/>
        <w:ind w:right="286"/>
        <w:rPr>
          <w:rFonts w:ascii="Times New Roman" w:hAnsi="Times New Roman" w:cs="Times New Roman"/>
          <w:sz w:val="24"/>
          <w:szCs w:val="24"/>
        </w:rPr>
      </w:pPr>
    </w:p>
    <w:tbl>
      <w:tblPr>
        <w:tblW w:w="9872" w:type="dxa"/>
        <w:tblLook w:val="04A0" w:firstRow="1" w:lastRow="0" w:firstColumn="1" w:lastColumn="0" w:noHBand="0" w:noVBand="1"/>
        <w:tblPrChange w:id="1274" w:author="Лариса" w:date="2020-09-02T17:55:00Z">
          <w:tblPr>
            <w:tblStyle w:val="a4"/>
            <w:tblW w:w="9872" w:type="dxa"/>
            <w:tblInd w:w="-714" w:type="dxa"/>
            <w:tblLook w:val="04A0" w:firstRow="1" w:lastRow="0" w:firstColumn="1" w:lastColumn="0" w:noHBand="0" w:noVBand="1"/>
          </w:tblPr>
        </w:tblPrChange>
      </w:tblPr>
      <w:tblGrid>
        <w:gridCol w:w="709"/>
        <w:gridCol w:w="2835"/>
        <w:gridCol w:w="4060"/>
        <w:gridCol w:w="2268"/>
        <w:tblGridChange w:id="1275">
          <w:tblGrid>
            <w:gridCol w:w="709"/>
            <w:gridCol w:w="2835"/>
            <w:gridCol w:w="4060"/>
            <w:gridCol w:w="2268"/>
          </w:tblGrid>
        </w:tblGridChange>
      </w:tblGrid>
      <w:tr w:rsidR="006F5B01" w:rsidRPr="001960F5" w14:paraId="07D307D8" w14:textId="77777777" w:rsidTr="00593658">
        <w:trPr>
          <w:trHeight w:val="300"/>
          <w:trPrChange w:id="1276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hideMark/>
            <w:tcPrChange w:id="1277" w:author="Лариса" w:date="2020-09-02T17:55:00Z">
              <w:tcPr>
                <w:tcW w:w="709" w:type="dxa"/>
                <w:noWrap/>
                <w:hideMark/>
              </w:tcPr>
            </w:tcPrChange>
          </w:tcPr>
          <w:p w14:paraId="37C37C7D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noWrap/>
            <w:hideMark/>
            <w:tcPrChange w:id="1278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18B85E6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Абдулаева Айсарат Абдулхаликовна</w:t>
            </w:r>
          </w:p>
        </w:tc>
        <w:tc>
          <w:tcPr>
            <w:tcW w:w="4060" w:type="dxa"/>
            <w:noWrap/>
            <w:hideMark/>
            <w:tcPrChange w:id="1279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09CB520" w14:textId="77777777" w:rsidR="006F5B01" w:rsidRPr="001960F5" w:rsidRDefault="006F5B01" w:rsidP="00324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Тарумовский </w:t>
            </w:r>
            <w:r w:rsidR="0032400F" w:rsidRP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,МКОУ "Кочубейская СОШ №1"</w:t>
            </w:r>
          </w:p>
        </w:tc>
        <w:tc>
          <w:tcPr>
            <w:tcW w:w="2268" w:type="dxa"/>
            <w:noWrap/>
            <w:hideMark/>
            <w:tcPrChange w:id="1280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6DD6E08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истории и обществознания</w:t>
            </w:r>
          </w:p>
        </w:tc>
      </w:tr>
      <w:tr w:rsidR="006F5B01" w:rsidRPr="001960F5" w14:paraId="29B5898B" w14:textId="77777777" w:rsidTr="00593658">
        <w:trPr>
          <w:trHeight w:val="300"/>
          <w:trPrChange w:id="1281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282" w:author="Лариса" w:date="2020-09-02T17:55:00Z">
              <w:tcPr>
                <w:tcW w:w="709" w:type="dxa"/>
                <w:noWrap/>
              </w:tcPr>
            </w:tcPrChange>
          </w:tcPr>
          <w:p w14:paraId="45E0A24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noWrap/>
            <w:hideMark/>
            <w:tcPrChange w:id="1283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5BDD867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Абдулаева Айшат </w:t>
            </w:r>
            <w:commentRangeStart w:id="1284"/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  <w:commentRangeEnd w:id="1284"/>
            <w:r w:rsidR="004B287C">
              <w:rPr>
                <w:rStyle w:val="ad"/>
              </w:rPr>
              <w:commentReference w:id="1284"/>
            </w:r>
          </w:p>
        </w:tc>
        <w:tc>
          <w:tcPr>
            <w:tcW w:w="4060" w:type="dxa"/>
            <w:noWrap/>
            <w:hideMark/>
            <w:tcPrChange w:id="128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F23CF1E" w14:textId="77777777" w:rsidR="006F5B01" w:rsidRPr="001960F5" w:rsidRDefault="00BD0C7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Цумадинский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"Агвалинская гимназия"</w:t>
            </w:r>
          </w:p>
        </w:tc>
        <w:tc>
          <w:tcPr>
            <w:tcW w:w="2268" w:type="dxa"/>
            <w:noWrap/>
            <w:hideMark/>
            <w:tcPrChange w:id="128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BCD9AB9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3A3C9F93" w14:textId="77777777" w:rsidTr="00593658">
        <w:trPr>
          <w:trHeight w:val="300"/>
          <w:trPrChange w:id="128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288" w:author="Лариса" w:date="2020-09-02T17:55:00Z">
              <w:tcPr>
                <w:tcW w:w="709" w:type="dxa"/>
                <w:noWrap/>
              </w:tcPr>
            </w:tcPrChange>
          </w:tcPr>
          <w:p w14:paraId="346A6746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noWrap/>
            <w:hideMark/>
            <w:tcPrChange w:id="128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108B0BC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Абдулаева Аминат Исаевна</w:t>
            </w:r>
          </w:p>
        </w:tc>
        <w:tc>
          <w:tcPr>
            <w:tcW w:w="4060" w:type="dxa"/>
            <w:noWrap/>
            <w:hideMark/>
            <w:tcPrChange w:id="129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57100FF" w14:textId="77777777" w:rsidR="006F5B01" w:rsidRPr="001960F5" w:rsidRDefault="00BD0C7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Ботлихский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ГКОУ РД "Айтханская СОШ"</w:t>
            </w:r>
          </w:p>
        </w:tc>
        <w:tc>
          <w:tcPr>
            <w:tcW w:w="2268" w:type="dxa"/>
            <w:noWrap/>
            <w:hideMark/>
            <w:tcPrChange w:id="129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B403BA3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50F06008" w14:textId="77777777" w:rsidTr="00593658">
        <w:trPr>
          <w:trHeight w:val="300"/>
          <w:trPrChange w:id="129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293" w:author="Лариса" w:date="2020-09-02T17:55:00Z">
              <w:tcPr>
                <w:tcW w:w="709" w:type="dxa"/>
                <w:noWrap/>
              </w:tcPr>
            </w:tcPrChange>
          </w:tcPr>
          <w:p w14:paraId="42C2AF8E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noWrap/>
            <w:hideMark/>
            <w:tcPrChange w:id="129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1D5BCAB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Абдулаева Зубаржат Магомедовна</w:t>
            </w:r>
          </w:p>
        </w:tc>
        <w:tc>
          <w:tcPr>
            <w:tcW w:w="4060" w:type="dxa"/>
            <w:noWrap/>
            <w:hideMark/>
            <w:tcPrChange w:id="129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FB3BD0B" w14:textId="77777777" w:rsidR="006F5B01" w:rsidRPr="001960F5" w:rsidRDefault="006F5B01" w:rsidP="00BD0C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Шамильский </w:t>
            </w:r>
            <w:r w:rsid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"Верхнебатлухская СОШ"</w:t>
            </w:r>
          </w:p>
        </w:tc>
        <w:tc>
          <w:tcPr>
            <w:tcW w:w="2268" w:type="dxa"/>
            <w:noWrap/>
            <w:hideMark/>
            <w:tcPrChange w:id="129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D682F6D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родного языка и литературы</w:t>
            </w:r>
          </w:p>
        </w:tc>
      </w:tr>
      <w:tr w:rsidR="006F5B01" w:rsidRPr="001960F5" w14:paraId="17BEA17A" w14:textId="77777777" w:rsidTr="00593658">
        <w:trPr>
          <w:trHeight w:val="300"/>
          <w:trPrChange w:id="129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298" w:author="Лариса" w:date="2020-09-02T17:55:00Z">
              <w:tcPr>
                <w:tcW w:w="709" w:type="dxa"/>
                <w:noWrap/>
              </w:tcPr>
            </w:tcPrChange>
          </w:tcPr>
          <w:p w14:paraId="30A1016D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noWrap/>
            <w:hideMark/>
            <w:tcPrChange w:id="129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BC0895E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Абдулаева Саида Магомедалиевна</w:t>
            </w:r>
          </w:p>
        </w:tc>
        <w:tc>
          <w:tcPr>
            <w:tcW w:w="4060" w:type="dxa"/>
            <w:noWrap/>
            <w:hideMark/>
            <w:tcPrChange w:id="130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4629BAA" w14:textId="77777777" w:rsidR="006F5B01" w:rsidRPr="001960F5" w:rsidRDefault="006F5B01" w:rsidP="00BD0C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Тляратинский </w:t>
            </w:r>
            <w:r w:rsid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"Тляратинская СОШ "</w:t>
            </w:r>
          </w:p>
        </w:tc>
        <w:tc>
          <w:tcPr>
            <w:tcW w:w="2268" w:type="dxa"/>
            <w:noWrap/>
            <w:hideMark/>
            <w:tcPrChange w:id="130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5FA8B4C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6F5B01" w:rsidRPr="001960F5" w14:paraId="64B0C926" w14:textId="77777777" w:rsidTr="00593658">
        <w:trPr>
          <w:trHeight w:val="300"/>
          <w:trPrChange w:id="130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03" w:author="Лариса" w:date="2020-09-02T17:55:00Z">
              <w:tcPr>
                <w:tcW w:w="709" w:type="dxa"/>
                <w:noWrap/>
              </w:tcPr>
            </w:tcPrChange>
          </w:tcPr>
          <w:p w14:paraId="07458803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noWrap/>
            <w:hideMark/>
            <w:tcPrChange w:id="130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17F8188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Абдулатипова Нина Владимировна</w:t>
            </w:r>
          </w:p>
        </w:tc>
        <w:tc>
          <w:tcPr>
            <w:tcW w:w="4060" w:type="dxa"/>
            <w:noWrap/>
            <w:hideMark/>
            <w:tcPrChange w:id="130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398F8D9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Буйнакск, ГБПОУ РД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"ППК им. Р. Гамзатова"</w:t>
            </w:r>
          </w:p>
        </w:tc>
        <w:tc>
          <w:tcPr>
            <w:tcW w:w="2268" w:type="dxa"/>
            <w:noWrap/>
            <w:hideMark/>
            <w:tcPrChange w:id="130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E8F90BE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СПО</w:t>
            </w:r>
          </w:p>
        </w:tc>
      </w:tr>
      <w:tr w:rsidR="006F5B01" w:rsidRPr="001960F5" w14:paraId="09A11751" w14:textId="77777777" w:rsidTr="00593658">
        <w:trPr>
          <w:trHeight w:val="300"/>
          <w:trPrChange w:id="130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08" w:author="Лариса" w:date="2020-09-02T17:55:00Z">
              <w:tcPr>
                <w:tcW w:w="709" w:type="dxa"/>
                <w:noWrap/>
              </w:tcPr>
            </w:tcPrChange>
          </w:tcPr>
          <w:p w14:paraId="6D21A805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noWrap/>
            <w:hideMark/>
            <w:tcPrChange w:id="130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F37B34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Абдулатипова Ханика Магомедовна</w:t>
            </w:r>
          </w:p>
        </w:tc>
        <w:tc>
          <w:tcPr>
            <w:tcW w:w="4060" w:type="dxa"/>
            <w:noWrap/>
            <w:hideMark/>
            <w:tcPrChange w:id="131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6E4FD76" w14:textId="77777777" w:rsidR="006F5B01" w:rsidRPr="001960F5" w:rsidRDefault="006F5B01" w:rsidP="00BD0C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Шамильский </w:t>
            </w:r>
            <w:r w:rsid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р-н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"Митлиурибская ООШ"</w:t>
            </w:r>
          </w:p>
        </w:tc>
        <w:tc>
          <w:tcPr>
            <w:tcW w:w="2268" w:type="dxa"/>
            <w:noWrap/>
            <w:hideMark/>
            <w:tcPrChange w:id="131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9DC75D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1F3B7B7E" w14:textId="77777777" w:rsidTr="00593658">
        <w:trPr>
          <w:trHeight w:val="300"/>
          <w:trPrChange w:id="131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13" w:author="Лариса" w:date="2020-09-02T17:55:00Z">
              <w:tcPr>
                <w:tcW w:w="709" w:type="dxa"/>
                <w:noWrap/>
              </w:tcPr>
            </w:tcPrChange>
          </w:tcPr>
          <w:p w14:paraId="040834FA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noWrap/>
            <w:hideMark/>
            <w:tcPrChange w:id="131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9E5174A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Абдуллаева Айзанат Асретовна</w:t>
            </w:r>
          </w:p>
        </w:tc>
        <w:tc>
          <w:tcPr>
            <w:tcW w:w="4060" w:type="dxa"/>
            <w:noWrap/>
            <w:hideMark/>
            <w:tcPrChange w:id="131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4BB3BC2" w14:textId="77777777" w:rsidR="006F5B01" w:rsidRPr="001960F5" w:rsidRDefault="0032400F" w:rsidP="00BD0C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Стальский </w:t>
            </w:r>
            <w:r w:rsid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р-н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"Чухверкентская СОШ"</w:t>
            </w:r>
          </w:p>
        </w:tc>
        <w:tc>
          <w:tcPr>
            <w:tcW w:w="2268" w:type="dxa"/>
            <w:noWrap/>
            <w:hideMark/>
            <w:tcPrChange w:id="131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DF0856D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0B86DCDF" w14:textId="77777777" w:rsidTr="00593658">
        <w:trPr>
          <w:trHeight w:val="300"/>
          <w:trPrChange w:id="131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18" w:author="Лариса" w:date="2020-09-02T17:55:00Z">
              <w:tcPr>
                <w:tcW w:w="709" w:type="dxa"/>
                <w:noWrap/>
              </w:tcPr>
            </w:tcPrChange>
          </w:tcPr>
          <w:p w14:paraId="47FD62E5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noWrap/>
            <w:hideMark/>
            <w:tcPrChange w:id="131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EC7C807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Абдуллаева Динара Тагировна</w:t>
            </w:r>
          </w:p>
        </w:tc>
        <w:tc>
          <w:tcPr>
            <w:tcW w:w="4060" w:type="dxa"/>
            <w:noWrap/>
            <w:hideMark/>
            <w:tcPrChange w:id="132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1519068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Табасаранский р.,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 w:rsidR="0032400F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Хучнинская СОШ №1"</w:t>
            </w:r>
          </w:p>
        </w:tc>
        <w:tc>
          <w:tcPr>
            <w:tcW w:w="2268" w:type="dxa"/>
            <w:noWrap/>
            <w:hideMark/>
            <w:tcPrChange w:id="132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11DB3C9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5E38565E" w14:textId="77777777" w:rsidTr="00593658">
        <w:trPr>
          <w:trHeight w:val="300"/>
          <w:trPrChange w:id="132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23" w:author="Лариса" w:date="2020-09-02T17:55:00Z">
              <w:tcPr>
                <w:tcW w:w="709" w:type="dxa"/>
                <w:noWrap/>
              </w:tcPr>
            </w:tcPrChange>
          </w:tcPr>
          <w:p w14:paraId="4FD408FD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noWrap/>
            <w:hideMark/>
            <w:tcPrChange w:id="132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469B1AC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Абдуллаева Руманият Магомедовна</w:t>
            </w:r>
          </w:p>
        </w:tc>
        <w:tc>
          <w:tcPr>
            <w:tcW w:w="4060" w:type="dxa"/>
            <w:noWrap/>
            <w:hideMark/>
            <w:tcPrChange w:id="132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5D1CC35" w14:textId="77777777" w:rsidR="006F5B01" w:rsidRPr="001960F5" w:rsidRDefault="006F5B01" w:rsidP="00BD0C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Тарумовский </w:t>
            </w:r>
            <w:r w:rsid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"Тарумовская СОШ"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noWrap/>
            <w:hideMark/>
            <w:tcPrChange w:id="132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C93D3FC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67D4B233" w14:textId="77777777" w:rsidTr="00593658">
        <w:trPr>
          <w:trHeight w:val="300"/>
          <w:trPrChange w:id="132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28" w:author="Лариса" w:date="2020-09-02T17:55:00Z">
              <w:tcPr>
                <w:tcW w:w="709" w:type="dxa"/>
                <w:noWrap/>
              </w:tcPr>
            </w:tcPrChange>
          </w:tcPr>
          <w:p w14:paraId="32563C9A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noWrap/>
            <w:hideMark/>
            <w:tcPrChange w:id="132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15F9B5D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Абдурагимова Байрамкиз Алиевна</w:t>
            </w:r>
          </w:p>
        </w:tc>
        <w:tc>
          <w:tcPr>
            <w:tcW w:w="4060" w:type="dxa"/>
            <w:noWrap/>
            <w:hideMark/>
            <w:tcPrChange w:id="133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BD81A33" w14:textId="77777777" w:rsidR="006F5B01" w:rsidRPr="001960F5" w:rsidRDefault="006F5B01" w:rsidP="00BD0C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Каякентский </w:t>
            </w:r>
            <w:r w:rsid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"Каякентская СОШ №3"</w:t>
            </w:r>
          </w:p>
        </w:tc>
        <w:tc>
          <w:tcPr>
            <w:tcW w:w="2268" w:type="dxa"/>
            <w:noWrap/>
            <w:hideMark/>
            <w:tcPrChange w:id="133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C71E11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истории и обществознания</w:t>
            </w:r>
          </w:p>
        </w:tc>
      </w:tr>
      <w:tr w:rsidR="006F5B01" w:rsidRPr="001960F5" w14:paraId="17CE70A8" w14:textId="77777777" w:rsidTr="00593658">
        <w:trPr>
          <w:trHeight w:val="300"/>
          <w:trPrChange w:id="133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33" w:author="Лариса" w:date="2020-09-02T17:55:00Z">
              <w:tcPr>
                <w:tcW w:w="709" w:type="dxa"/>
                <w:noWrap/>
              </w:tcPr>
            </w:tcPrChange>
          </w:tcPr>
          <w:p w14:paraId="65C54B22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noWrap/>
            <w:hideMark/>
            <w:tcPrChange w:id="133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CE033D0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Абдуризаева Гаджиханум Гамзатовна</w:t>
            </w:r>
          </w:p>
        </w:tc>
        <w:tc>
          <w:tcPr>
            <w:tcW w:w="4060" w:type="dxa"/>
            <w:noWrap/>
            <w:hideMark/>
            <w:tcPrChange w:id="133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03091F3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Махачкала, МБОУ "Многопрофильный лицей №30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 А.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Бабаева"</w:t>
            </w:r>
          </w:p>
        </w:tc>
        <w:tc>
          <w:tcPr>
            <w:tcW w:w="2268" w:type="dxa"/>
            <w:noWrap/>
            <w:hideMark/>
            <w:tcPrChange w:id="133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25BD386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английского языка</w:t>
            </w:r>
          </w:p>
        </w:tc>
      </w:tr>
      <w:tr w:rsidR="006F5B01" w:rsidRPr="001960F5" w14:paraId="52CBA56A" w14:textId="77777777" w:rsidTr="00593658">
        <w:trPr>
          <w:trHeight w:val="300"/>
          <w:trPrChange w:id="133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38" w:author="Лариса" w:date="2020-09-02T17:55:00Z">
              <w:tcPr>
                <w:tcW w:w="709" w:type="dxa"/>
                <w:noWrap/>
              </w:tcPr>
            </w:tcPrChange>
          </w:tcPr>
          <w:p w14:paraId="65C4A09E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5" w:type="dxa"/>
            <w:noWrap/>
            <w:hideMark/>
            <w:tcPrChange w:id="133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352B819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Абдусаламова Бурлият Магомедазизовна</w:t>
            </w:r>
          </w:p>
        </w:tc>
        <w:tc>
          <w:tcPr>
            <w:tcW w:w="4060" w:type="dxa"/>
            <w:noWrap/>
            <w:hideMark/>
            <w:tcPrChange w:id="134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76D63BC" w14:textId="77777777" w:rsidR="006F5B01" w:rsidRPr="001960F5" w:rsidRDefault="006F5B01" w:rsidP="00BD0C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Казбековский </w:t>
            </w:r>
            <w:r w:rsid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р-н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"Хубарская СОШ"</w:t>
            </w:r>
          </w:p>
        </w:tc>
        <w:tc>
          <w:tcPr>
            <w:tcW w:w="2268" w:type="dxa"/>
            <w:noWrap/>
            <w:hideMark/>
            <w:tcPrChange w:id="134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A97F62C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72FC624C" w14:textId="77777777" w:rsidTr="00593658">
        <w:trPr>
          <w:trHeight w:val="300"/>
          <w:trPrChange w:id="134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43" w:author="Лариса" w:date="2020-09-02T17:55:00Z">
              <w:tcPr>
                <w:tcW w:w="709" w:type="dxa"/>
                <w:noWrap/>
              </w:tcPr>
            </w:tcPrChange>
          </w:tcPr>
          <w:p w14:paraId="6995AC85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5" w:type="dxa"/>
            <w:noWrap/>
            <w:hideMark/>
            <w:tcPrChange w:id="134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E08626E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Абдусамедов Анвар Шихрасулович</w:t>
            </w:r>
          </w:p>
        </w:tc>
        <w:tc>
          <w:tcPr>
            <w:tcW w:w="4060" w:type="dxa"/>
            <w:noWrap/>
            <w:hideMark/>
            <w:tcPrChange w:id="134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2B4CFF5" w14:textId="77777777" w:rsidR="006F5B01" w:rsidRPr="001960F5" w:rsidRDefault="006F5B01" w:rsidP="00BD0C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Стальский </w:t>
            </w:r>
            <w:r w:rsid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"Ортастальская СОШ"</w:t>
            </w:r>
          </w:p>
        </w:tc>
        <w:tc>
          <w:tcPr>
            <w:tcW w:w="2268" w:type="dxa"/>
            <w:noWrap/>
            <w:hideMark/>
            <w:tcPrChange w:id="134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D9AB41C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физики</w:t>
            </w:r>
          </w:p>
        </w:tc>
      </w:tr>
      <w:tr w:rsidR="006F5B01" w:rsidRPr="001960F5" w14:paraId="5A8E581B" w14:textId="77777777" w:rsidTr="00593658">
        <w:trPr>
          <w:trHeight w:val="300"/>
          <w:trPrChange w:id="134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48" w:author="Лариса" w:date="2020-09-02T17:55:00Z">
              <w:tcPr>
                <w:tcW w:w="709" w:type="dxa"/>
                <w:noWrap/>
              </w:tcPr>
            </w:tcPrChange>
          </w:tcPr>
          <w:p w14:paraId="5753EC6D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5" w:type="dxa"/>
            <w:noWrap/>
            <w:hideMark/>
            <w:tcPrChange w:id="134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9A20450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Агаева Айгерек Османовна</w:t>
            </w:r>
          </w:p>
        </w:tc>
        <w:tc>
          <w:tcPr>
            <w:tcW w:w="4060" w:type="dxa"/>
            <w:noWrap/>
            <w:hideMark/>
            <w:tcPrChange w:id="135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78C4E6C" w14:textId="77777777" w:rsidR="006F5B01" w:rsidRPr="001960F5" w:rsidRDefault="006F5B01" w:rsidP="00BD0C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Каякентский </w:t>
            </w:r>
            <w:r w:rsid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р-н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"Алходжакентская СОШ"</w:t>
            </w:r>
          </w:p>
        </w:tc>
        <w:tc>
          <w:tcPr>
            <w:tcW w:w="2268" w:type="dxa"/>
            <w:noWrap/>
            <w:hideMark/>
            <w:tcPrChange w:id="135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CA96B8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ИЗО</w:t>
            </w:r>
          </w:p>
        </w:tc>
      </w:tr>
      <w:tr w:rsidR="006F5B01" w:rsidRPr="001960F5" w14:paraId="5DF05ABD" w14:textId="77777777" w:rsidTr="00593658">
        <w:trPr>
          <w:trHeight w:val="300"/>
          <w:trPrChange w:id="135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53" w:author="Лариса" w:date="2020-09-02T17:55:00Z">
              <w:tcPr>
                <w:tcW w:w="709" w:type="dxa"/>
                <w:noWrap/>
              </w:tcPr>
            </w:tcPrChange>
          </w:tcPr>
          <w:p w14:paraId="21D6E3A5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35" w:type="dxa"/>
            <w:noWrap/>
            <w:hideMark/>
            <w:tcPrChange w:id="135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BE7F0A1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Адаева Салихат Дадаевна</w:t>
            </w:r>
          </w:p>
        </w:tc>
        <w:tc>
          <w:tcPr>
            <w:tcW w:w="4060" w:type="dxa"/>
            <w:noWrap/>
            <w:hideMark/>
            <w:tcPrChange w:id="135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C073977" w14:textId="77777777" w:rsidR="006F5B01" w:rsidRPr="001960F5" w:rsidRDefault="006F5B01" w:rsidP="00BD0C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Каякентский </w:t>
            </w:r>
            <w:r w:rsid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р-н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"Каранайаульская СОШ"</w:t>
            </w:r>
          </w:p>
        </w:tc>
        <w:tc>
          <w:tcPr>
            <w:tcW w:w="2268" w:type="dxa"/>
            <w:noWrap/>
            <w:hideMark/>
            <w:tcPrChange w:id="135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C345010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истории и обществознания</w:t>
            </w:r>
          </w:p>
        </w:tc>
      </w:tr>
      <w:tr w:rsidR="006F5B01" w:rsidRPr="001960F5" w14:paraId="34F504C4" w14:textId="77777777" w:rsidTr="00593658">
        <w:trPr>
          <w:trHeight w:val="300"/>
          <w:trPrChange w:id="135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58" w:author="Лариса" w:date="2020-09-02T17:55:00Z">
              <w:tcPr>
                <w:tcW w:w="709" w:type="dxa"/>
                <w:noWrap/>
              </w:tcPr>
            </w:tcPrChange>
          </w:tcPr>
          <w:p w14:paraId="68D5F833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5" w:type="dxa"/>
            <w:noWrap/>
            <w:hideMark/>
            <w:tcPrChange w:id="135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39F99CF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Аджиева Мина Вазирхановна</w:t>
            </w:r>
          </w:p>
        </w:tc>
        <w:tc>
          <w:tcPr>
            <w:tcW w:w="4060" w:type="dxa"/>
            <w:noWrap/>
            <w:hideMark/>
            <w:tcPrChange w:id="136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CDC9FDF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"Прогимназия №9 "Ручеек"</w:t>
            </w:r>
          </w:p>
        </w:tc>
        <w:tc>
          <w:tcPr>
            <w:tcW w:w="2268" w:type="dxa"/>
            <w:noWrap/>
            <w:hideMark/>
            <w:tcPrChange w:id="136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6EE09A6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55A6F03E" w14:textId="77777777" w:rsidTr="00593658">
        <w:trPr>
          <w:trHeight w:val="300"/>
          <w:trPrChange w:id="136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63" w:author="Лариса" w:date="2020-09-02T17:55:00Z">
              <w:tcPr>
                <w:tcW w:w="709" w:type="dxa"/>
                <w:noWrap/>
              </w:tcPr>
            </w:tcPrChange>
          </w:tcPr>
          <w:p w14:paraId="36C4966A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35" w:type="dxa"/>
            <w:noWrap/>
            <w:hideMark/>
            <w:tcPrChange w:id="136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ECB37BA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Айвазов Садир Исамудинович</w:t>
            </w:r>
          </w:p>
        </w:tc>
        <w:tc>
          <w:tcPr>
            <w:tcW w:w="4060" w:type="dxa"/>
            <w:noWrap/>
            <w:hideMark/>
            <w:tcPrChange w:id="136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5259E88" w14:textId="77777777" w:rsidR="006F5B01" w:rsidRPr="001960F5" w:rsidRDefault="0032400F" w:rsidP="00BD0C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Магарамкентский </w:t>
            </w:r>
            <w:r w:rsid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МКУ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"Магарамкентская ДЮСШ №2"</w:t>
            </w:r>
          </w:p>
        </w:tc>
        <w:tc>
          <w:tcPr>
            <w:tcW w:w="2268" w:type="dxa"/>
            <w:noWrap/>
            <w:hideMark/>
            <w:tcPrChange w:id="136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F3F979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тренер-преподаватель</w:t>
            </w:r>
          </w:p>
        </w:tc>
      </w:tr>
      <w:tr w:rsidR="006F5B01" w:rsidRPr="001960F5" w14:paraId="127B0AA5" w14:textId="77777777" w:rsidTr="00593658">
        <w:trPr>
          <w:trHeight w:val="300"/>
          <w:trPrChange w:id="136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68" w:author="Лариса" w:date="2020-09-02T17:55:00Z">
              <w:tcPr>
                <w:tcW w:w="709" w:type="dxa"/>
                <w:noWrap/>
              </w:tcPr>
            </w:tcPrChange>
          </w:tcPr>
          <w:p w14:paraId="005B4E73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35" w:type="dxa"/>
            <w:noWrap/>
            <w:hideMark/>
            <w:tcPrChange w:id="136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9DD2FAC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Акперова Дилара Бахтияровна</w:t>
            </w:r>
          </w:p>
        </w:tc>
        <w:tc>
          <w:tcPr>
            <w:tcW w:w="4060" w:type="dxa"/>
            <w:noWrap/>
            <w:hideMark/>
            <w:tcPrChange w:id="137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57AC588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Дербент, МБОУ "Гимназия Культуры мира"</w:t>
            </w:r>
          </w:p>
        </w:tc>
        <w:tc>
          <w:tcPr>
            <w:tcW w:w="2268" w:type="dxa"/>
            <w:noWrap/>
            <w:hideMark/>
            <w:tcPrChange w:id="137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1F8D7CA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6E48C22F" w14:textId="77777777" w:rsidTr="00593658">
        <w:trPr>
          <w:trHeight w:val="300"/>
          <w:trPrChange w:id="137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73" w:author="Лариса" w:date="2020-09-02T17:55:00Z">
              <w:tcPr>
                <w:tcW w:w="709" w:type="dxa"/>
                <w:noWrap/>
              </w:tcPr>
            </w:tcPrChange>
          </w:tcPr>
          <w:p w14:paraId="15542081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35" w:type="dxa"/>
            <w:noWrap/>
            <w:hideMark/>
            <w:tcPrChange w:id="137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76FB00E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Алибекова Джамиля Отарбиевна</w:t>
            </w:r>
          </w:p>
        </w:tc>
        <w:tc>
          <w:tcPr>
            <w:tcW w:w="4060" w:type="dxa"/>
            <w:noWrap/>
            <w:hideMark/>
            <w:tcPrChange w:id="137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2C1F5F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"СОШ №3 им. С. А. Джанхуватова"</w:t>
            </w:r>
          </w:p>
        </w:tc>
        <w:tc>
          <w:tcPr>
            <w:tcW w:w="2268" w:type="dxa"/>
            <w:noWrap/>
            <w:hideMark/>
            <w:tcPrChange w:id="137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6058EEC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72CE6A7B" w14:textId="77777777" w:rsidTr="00593658">
        <w:trPr>
          <w:trHeight w:val="300"/>
          <w:trPrChange w:id="137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78" w:author="Лариса" w:date="2020-09-02T17:55:00Z">
              <w:tcPr>
                <w:tcW w:w="709" w:type="dxa"/>
                <w:noWrap/>
              </w:tcPr>
            </w:tcPrChange>
          </w:tcPr>
          <w:p w14:paraId="784E65BB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35" w:type="dxa"/>
            <w:noWrap/>
            <w:hideMark/>
            <w:tcPrChange w:id="137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2A19D0F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Алибекова Заира Алибековна</w:t>
            </w:r>
          </w:p>
        </w:tc>
        <w:tc>
          <w:tcPr>
            <w:tcW w:w="4060" w:type="dxa"/>
            <w:noWrap/>
            <w:hideMark/>
            <w:tcPrChange w:id="138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D133878" w14:textId="77777777" w:rsidR="006F5B01" w:rsidRPr="001960F5" w:rsidRDefault="006F5B01" w:rsidP="00BD0C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Тарумовский </w:t>
            </w:r>
            <w:r w:rsid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р-н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"Юрковская СОШ"</w:t>
            </w:r>
          </w:p>
        </w:tc>
        <w:tc>
          <w:tcPr>
            <w:tcW w:w="2268" w:type="dxa"/>
            <w:noWrap/>
            <w:hideMark/>
            <w:tcPrChange w:id="138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56A1C5A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79DE3EF6" w14:textId="77777777" w:rsidTr="00593658">
        <w:trPr>
          <w:trHeight w:val="300"/>
          <w:trPrChange w:id="138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83" w:author="Лариса" w:date="2020-09-02T17:55:00Z">
              <w:tcPr>
                <w:tcW w:w="709" w:type="dxa"/>
                <w:noWrap/>
              </w:tcPr>
            </w:tcPrChange>
          </w:tcPr>
          <w:p w14:paraId="73D7DCF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35" w:type="dxa"/>
            <w:noWrap/>
            <w:hideMark/>
            <w:tcPrChange w:id="138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B44689D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Алибекова Марина Велибековна</w:t>
            </w:r>
          </w:p>
        </w:tc>
        <w:tc>
          <w:tcPr>
            <w:tcW w:w="4060" w:type="dxa"/>
            <w:noWrap/>
            <w:hideMark/>
            <w:tcPrChange w:id="138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A6E1F22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"Многопрофильная гимназия №38"</w:t>
            </w:r>
          </w:p>
        </w:tc>
        <w:tc>
          <w:tcPr>
            <w:tcW w:w="2268" w:type="dxa"/>
            <w:noWrap/>
            <w:hideMark/>
            <w:tcPrChange w:id="138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DAD3BDB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2F8DFF6D" w14:textId="77777777" w:rsidTr="00593658">
        <w:trPr>
          <w:trHeight w:val="300"/>
          <w:trPrChange w:id="138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88" w:author="Лариса" w:date="2020-09-02T17:55:00Z">
              <w:tcPr>
                <w:tcW w:w="709" w:type="dxa"/>
                <w:noWrap/>
              </w:tcPr>
            </w:tcPrChange>
          </w:tcPr>
          <w:p w14:paraId="5E224DB0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5" w:type="dxa"/>
            <w:noWrap/>
            <w:hideMark/>
            <w:tcPrChange w:id="138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50B4F8C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Алибекова Эльмира Магомедтагировна</w:t>
            </w:r>
          </w:p>
        </w:tc>
        <w:tc>
          <w:tcPr>
            <w:tcW w:w="4060" w:type="dxa"/>
            <w:noWrap/>
            <w:hideMark/>
            <w:tcPrChange w:id="139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DF79C4D" w14:textId="77777777" w:rsidR="006F5B01" w:rsidRPr="001960F5" w:rsidRDefault="006F5B01" w:rsidP="00BD0C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Каякентский </w:t>
            </w:r>
            <w:r w:rsid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МБОУ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"Каякентская СОШ"</w:t>
            </w:r>
          </w:p>
        </w:tc>
        <w:tc>
          <w:tcPr>
            <w:tcW w:w="2268" w:type="dxa"/>
            <w:noWrap/>
            <w:hideMark/>
            <w:tcPrChange w:id="139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F342C23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6F21FABD" w14:textId="77777777" w:rsidTr="00593658">
        <w:trPr>
          <w:trHeight w:val="300"/>
          <w:trPrChange w:id="139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93" w:author="Лариса" w:date="2020-09-02T17:55:00Z">
              <w:tcPr>
                <w:tcW w:w="709" w:type="dxa"/>
                <w:noWrap/>
              </w:tcPr>
            </w:tcPrChange>
          </w:tcPr>
          <w:p w14:paraId="758CC1BA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5" w:type="dxa"/>
            <w:noWrap/>
            <w:hideMark/>
            <w:tcPrChange w:id="139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3F0E133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 Дагир Алиевич</w:t>
            </w:r>
          </w:p>
        </w:tc>
        <w:tc>
          <w:tcPr>
            <w:tcW w:w="4060" w:type="dxa"/>
            <w:noWrap/>
            <w:hideMark/>
            <w:tcPrChange w:id="139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AFC3945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Хасавюрт, </w:t>
            </w:r>
            <w:r w:rsidR="00BD0C71" w:rsidRP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</w:t>
            </w:r>
            <w:r w:rsidRP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"СДЮСШОР им. М.Батырова"</w:t>
            </w:r>
          </w:p>
        </w:tc>
        <w:tc>
          <w:tcPr>
            <w:tcW w:w="2268" w:type="dxa"/>
            <w:noWrap/>
            <w:hideMark/>
            <w:tcPrChange w:id="139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92DDA70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тренер-преподаватель</w:t>
            </w:r>
          </w:p>
        </w:tc>
      </w:tr>
      <w:tr w:rsidR="006F5B01" w:rsidRPr="001960F5" w14:paraId="18294BEB" w14:textId="77777777" w:rsidTr="00593658">
        <w:trPr>
          <w:trHeight w:val="300"/>
          <w:trPrChange w:id="139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398" w:author="Лариса" w:date="2020-09-02T17:55:00Z">
              <w:tcPr>
                <w:tcW w:w="709" w:type="dxa"/>
                <w:noWrap/>
              </w:tcPr>
            </w:tcPrChange>
          </w:tcPr>
          <w:p w14:paraId="059D0ED6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5" w:type="dxa"/>
            <w:noWrap/>
            <w:hideMark/>
            <w:tcPrChange w:id="139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54EEA0D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 Сулейман Гюлмагомедович</w:t>
            </w:r>
          </w:p>
        </w:tc>
        <w:tc>
          <w:tcPr>
            <w:tcW w:w="4060" w:type="dxa"/>
            <w:noWrap/>
            <w:hideMark/>
            <w:tcPrChange w:id="140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F75EB68" w14:textId="77777777" w:rsidR="006F5B01" w:rsidRPr="001960F5" w:rsidRDefault="006F5B01" w:rsidP="00BD0C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</w:t>
            </w:r>
            <w:r w:rsidR="00D07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Стальский </w:t>
            </w:r>
            <w:r w:rsidR="00BD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"Уллугатагская СОШ"</w:t>
            </w:r>
          </w:p>
        </w:tc>
        <w:tc>
          <w:tcPr>
            <w:tcW w:w="2268" w:type="dxa"/>
            <w:noWrap/>
            <w:hideMark/>
            <w:tcPrChange w:id="140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9D4EA32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физической культуры</w:t>
            </w:r>
          </w:p>
        </w:tc>
      </w:tr>
      <w:tr w:rsidR="006F5B01" w:rsidRPr="001960F5" w14:paraId="5FC3FDF4" w14:textId="77777777" w:rsidTr="00593658">
        <w:trPr>
          <w:trHeight w:val="300"/>
          <w:trPrChange w:id="140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03" w:author="Лариса" w:date="2020-09-02T17:55:00Z">
              <w:tcPr>
                <w:tcW w:w="709" w:type="dxa"/>
                <w:noWrap/>
              </w:tcPr>
            </w:tcPrChange>
          </w:tcPr>
          <w:p w14:paraId="0352425A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35" w:type="dxa"/>
            <w:noWrap/>
            <w:hideMark/>
            <w:tcPrChange w:id="140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5C83138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Алиева Айша Билаловна</w:t>
            </w:r>
          </w:p>
        </w:tc>
        <w:tc>
          <w:tcPr>
            <w:tcW w:w="4060" w:type="dxa"/>
            <w:noWrap/>
            <w:hideMark/>
            <w:tcPrChange w:id="140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C14DF80" w14:textId="77777777" w:rsidR="006F5B01" w:rsidRPr="001960F5" w:rsidRDefault="00BD0C7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Гунибский 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ГКОУ РД "Новобухтынская СОШ"</w:t>
            </w:r>
          </w:p>
        </w:tc>
        <w:tc>
          <w:tcPr>
            <w:tcW w:w="2268" w:type="dxa"/>
            <w:noWrap/>
            <w:hideMark/>
            <w:tcPrChange w:id="140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7CF1E22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истории</w:t>
            </w:r>
          </w:p>
        </w:tc>
      </w:tr>
      <w:tr w:rsidR="006F5B01" w:rsidRPr="001960F5" w14:paraId="27415A3D" w14:textId="77777777" w:rsidTr="00593658">
        <w:trPr>
          <w:trHeight w:val="300"/>
          <w:trPrChange w:id="140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08" w:author="Лариса" w:date="2020-09-02T17:55:00Z">
              <w:tcPr>
                <w:tcW w:w="709" w:type="dxa"/>
                <w:noWrap/>
              </w:tcPr>
            </w:tcPrChange>
          </w:tcPr>
          <w:p w14:paraId="7CF2605D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35" w:type="dxa"/>
            <w:noWrap/>
            <w:hideMark/>
            <w:tcPrChange w:id="140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967D11C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Алиева Марзигет Магомедовна</w:t>
            </w:r>
          </w:p>
        </w:tc>
        <w:tc>
          <w:tcPr>
            <w:tcW w:w="4060" w:type="dxa"/>
            <w:noWrap/>
            <w:hideMark/>
            <w:tcPrChange w:id="141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ECE0CCB" w14:textId="77777777" w:rsidR="006F5B01" w:rsidRPr="001960F5" w:rsidRDefault="00BD0C7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Дахадаевский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"Иракинская ООШ"</w:t>
            </w:r>
          </w:p>
        </w:tc>
        <w:tc>
          <w:tcPr>
            <w:tcW w:w="2268" w:type="dxa"/>
            <w:noWrap/>
            <w:hideMark/>
            <w:tcPrChange w:id="141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1CD97B1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географии</w:t>
            </w:r>
          </w:p>
        </w:tc>
      </w:tr>
      <w:tr w:rsidR="006F5B01" w:rsidRPr="001960F5" w14:paraId="506C9B81" w14:textId="77777777" w:rsidTr="00593658">
        <w:trPr>
          <w:trHeight w:val="300"/>
          <w:trPrChange w:id="141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13" w:author="Лариса" w:date="2020-09-02T17:55:00Z">
              <w:tcPr>
                <w:tcW w:w="709" w:type="dxa"/>
                <w:noWrap/>
              </w:tcPr>
            </w:tcPrChange>
          </w:tcPr>
          <w:p w14:paraId="112F9015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5" w:type="dxa"/>
            <w:noWrap/>
            <w:hideMark/>
            <w:tcPrChange w:id="141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8B738C3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Алиева Патимат Абдурахмановна</w:t>
            </w:r>
          </w:p>
        </w:tc>
        <w:tc>
          <w:tcPr>
            <w:tcW w:w="4060" w:type="dxa"/>
            <w:noWrap/>
            <w:hideMark/>
            <w:tcPrChange w:id="141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8098773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"СОШ №18"</w:t>
            </w:r>
          </w:p>
        </w:tc>
        <w:tc>
          <w:tcPr>
            <w:tcW w:w="2268" w:type="dxa"/>
            <w:noWrap/>
            <w:hideMark/>
            <w:tcPrChange w:id="141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09E353A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математики</w:t>
            </w:r>
          </w:p>
        </w:tc>
      </w:tr>
      <w:tr w:rsidR="006F5B01" w:rsidRPr="001960F5" w14:paraId="3FC0F12D" w14:textId="77777777" w:rsidTr="00593658">
        <w:trPr>
          <w:trHeight w:val="300"/>
          <w:trPrChange w:id="141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18" w:author="Лариса" w:date="2020-09-02T17:55:00Z">
              <w:tcPr>
                <w:tcW w:w="709" w:type="dxa"/>
                <w:noWrap/>
              </w:tcPr>
            </w:tcPrChange>
          </w:tcPr>
          <w:p w14:paraId="71968EDC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5" w:type="dxa"/>
            <w:noWrap/>
            <w:hideMark/>
            <w:tcPrChange w:id="141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7F381E9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Алиева Патимат Рашидовна</w:t>
            </w:r>
          </w:p>
        </w:tc>
        <w:tc>
          <w:tcPr>
            <w:tcW w:w="4060" w:type="dxa"/>
            <w:noWrap/>
            <w:hideMark/>
            <w:tcPrChange w:id="142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3CBA861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Буйнакск, ГБПОУ РД "ППК им.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Гамзатова"</w:t>
            </w:r>
          </w:p>
        </w:tc>
        <w:tc>
          <w:tcPr>
            <w:tcW w:w="2268" w:type="dxa"/>
            <w:noWrap/>
            <w:hideMark/>
            <w:tcPrChange w:id="142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70757D3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СПО</w:t>
            </w:r>
          </w:p>
        </w:tc>
      </w:tr>
      <w:tr w:rsidR="006F5B01" w:rsidRPr="001960F5" w14:paraId="641BD594" w14:textId="77777777" w:rsidTr="00593658">
        <w:trPr>
          <w:trHeight w:val="300"/>
          <w:trPrChange w:id="142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23" w:author="Лариса" w:date="2020-09-02T17:55:00Z">
              <w:tcPr>
                <w:tcW w:w="709" w:type="dxa"/>
                <w:noWrap/>
              </w:tcPr>
            </w:tcPrChange>
          </w:tcPr>
          <w:p w14:paraId="67F115AD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35" w:type="dxa"/>
            <w:noWrap/>
            <w:hideMark/>
            <w:tcPrChange w:id="142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6D96EE2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Алиева Тахмина Дамиргаяевна</w:t>
            </w:r>
          </w:p>
        </w:tc>
        <w:tc>
          <w:tcPr>
            <w:tcW w:w="4060" w:type="dxa"/>
            <w:noWrap/>
            <w:hideMark/>
            <w:tcPrChange w:id="142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E7F9031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Дербент, МБОУ "Гимназия Культуры мира"</w:t>
            </w:r>
          </w:p>
        </w:tc>
        <w:tc>
          <w:tcPr>
            <w:tcW w:w="2268" w:type="dxa"/>
            <w:noWrap/>
            <w:hideMark/>
            <w:tcPrChange w:id="142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ECB9B90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1A4EC0FB" w14:textId="77777777" w:rsidTr="00593658">
        <w:trPr>
          <w:trHeight w:val="300"/>
          <w:trPrChange w:id="142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28" w:author="Лариса" w:date="2020-09-02T17:55:00Z">
              <w:tcPr>
                <w:tcW w:w="709" w:type="dxa"/>
                <w:noWrap/>
              </w:tcPr>
            </w:tcPrChange>
          </w:tcPr>
          <w:p w14:paraId="1ADD68C2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35" w:type="dxa"/>
            <w:noWrap/>
            <w:hideMark/>
            <w:tcPrChange w:id="142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B0893B9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Амаева Патимат Абдулабеговна</w:t>
            </w:r>
          </w:p>
        </w:tc>
        <w:tc>
          <w:tcPr>
            <w:tcW w:w="4060" w:type="dxa"/>
            <w:noWrap/>
            <w:hideMark/>
            <w:tcPrChange w:id="143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317F15B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Кизляр, МКОУ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"СОШ №7 им. М. Горького"</w:t>
            </w:r>
          </w:p>
        </w:tc>
        <w:tc>
          <w:tcPr>
            <w:tcW w:w="2268" w:type="dxa"/>
            <w:noWrap/>
            <w:hideMark/>
            <w:tcPrChange w:id="143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892FF08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физики</w:t>
            </w:r>
          </w:p>
        </w:tc>
      </w:tr>
      <w:tr w:rsidR="006F5B01" w:rsidRPr="001960F5" w14:paraId="7FF7204F" w14:textId="77777777" w:rsidTr="00593658">
        <w:trPr>
          <w:trHeight w:val="300"/>
          <w:trPrChange w:id="143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33" w:author="Лариса" w:date="2020-09-02T17:55:00Z">
              <w:tcPr>
                <w:tcW w:w="709" w:type="dxa"/>
                <w:noWrap/>
              </w:tcPr>
            </w:tcPrChange>
          </w:tcPr>
          <w:p w14:paraId="5A4E2650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35" w:type="dxa"/>
            <w:noWrap/>
            <w:hideMark/>
            <w:tcPrChange w:id="143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320AFB2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Амиргамзаева Раисат Талибовна</w:t>
            </w:r>
          </w:p>
        </w:tc>
        <w:tc>
          <w:tcPr>
            <w:tcW w:w="4060" w:type="dxa"/>
            <w:noWrap/>
            <w:hideMark/>
            <w:tcPrChange w:id="143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800F0F8" w14:textId="77777777" w:rsidR="006F5B01" w:rsidRPr="001960F5" w:rsidRDefault="00BD0C7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"Курахская школа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сад №1"</w:t>
            </w:r>
          </w:p>
        </w:tc>
        <w:tc>
          <w:tcPr>
            <w:tcW w:w="2268" w:type="dxa"/>
            <w:noWrap/>
            <w:hideMark/>
            <w:tcPrChange w:id="143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7292180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биологии</w:t>
            </w:r>
          </w:p>
        </w:tc>
      </w:tr>
      <w:tr w:rsidR="006F5B01" w:rsidRPr="001960F5" w14:paraId="4EDAC82E" w14:textId="77777777" w:rsidTr="00593658">
        <w:trPr>
          <w:trHeight w:val="300"/>
          <w:trPrChange w:id="143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38" w:author="Лариса" w:date="2020-09-02T17:55:00Z">
              <w:tcPr>
                <w:tcW w:w="709" w:type="dxa"/>
                <w:noWrap/>
              </w:tcPr>
            </w:tcPrChange>
          </w:tcPr>
          <w:p w14:paraId="469F7DCB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35" w:type="dxa"/>
            <w:noWrap/>
            <w:hideMark/>
            <w:tcPrChange w:id="143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FA9C1C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Амирова Сайгидат Джамалутдиновна</w:t>
            </w:r>
          </w:p>
        </w:tc>
        <w:tc>
          <w:tcPr>
            <w:tcW w:w="4060" w:type="dxa"/>
            <w:noWrap/>
            <w:hideMark/>
            <w:tcPrChange w:id="144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E7B610E" w14:textId="77777777" w:rsidR="006F5B01" w:rsidRPr="001960F5" w:rsidRDefault="00BD0C7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МКОУ "Капкайкентская СОШ им.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Б.А. Магомедова"</w:t>
            </w:r>
          </w:p>
        </w:tc>
        <w:tc>
          <w:tcPr>
            <w:tcW w:w="2268" w:type="dxa"/>
            <w:noWrap/>
            <w:hideMark/>
            <w:tcPrChange w:id="144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E4742CF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6F5B01" w:rsidRPr="001960F5" w14:paraId="02456D51" w14:textId="77777777" w:rsidTr="00593658">
        <w:trPr>
          <w:trHeight w:val="300"/>
          <w:trPrChange w:id="144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43" w:author="Лариса" w:date="2020-09-02T17:55:00Z">
              <w:tcPr>
                <w:tcW w:w="709" w:type="dxa"/>
                <w:noWrap/>
              </w:tcPr>
            </w:tcPrChange>
          </w:tcPr>
          <w:p w14:paraId="3A3E6367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35" w:type="dxa"/>
            <w:noWrap/>
            <w:hideMark/>
            <w:tcPrChange w:id="144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678465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Амрахова Заира Шаисмаилова</w:t>
            </w:r>
          </w:p>
        </w:tc>
        <w:tc>
          <w:tcPr>
            <w:tcW w:w="4060" w:type="dxa"/>
            <w:noWrap/>
            <w:hideMark/>
            <w:tcPrChange w:id="144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F2ECB2C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г.Махачкала , МБОУ "СОШ №6"</w:t>
            </w:r>
          </w:p>
        </w:tc>
        <w:tc>
          <w:tcPr>
            <w:tcW w:w="2268" w:type="dxa"/>
            <w:noWrap/>
            <w:hideMark/>
            <w:tcPrChange w:id="144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1353BD6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истории и обществознания</w:t>
            </w:r>
          </w:p>
        </w:tc>
      </w:tr>
      <w:tr w:rsidR="006F5B01" w:rsidRPr="001960F5" w14:paraId="3EAA9B87" w14:textId="77777777" w:rsidTr="00593658">
        <w:trPr>
          <w:trHeight w:val="300"/>
          <w:trPrChange w:id="144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48" w:author="Лариса" w:date="2020-09-02T17:55:00Z">
              <w:tcPr>
                <w:tcW w:w="709" w:type="dxa"/>
                <w:noWrap/>
              </w:tcPr>
            </w:tcPrChange>
          </w:tcPr>
          <w:p w14:paraId="3C7F7778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35" w:type="dxa"/>
            <w:noWrap/>
            <w:hideMark/>
            <w:tcPrChange w:id="144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1171589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Андалова Рисалат Абдулжалиловна</w:t>
            </w:r>
          </w:p>
        </w:tc>
        <w:tc>
          <w:tcPr>
            <w:tcW w:w="4060" w:type="dxa"/>
            <w:noWrap/>
            <w:hideMark/>
            <w:tcPrChange w:id="145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DA1D234" w14:textId="77777777" w:rsidR="006F5B01" w:rsidRPr="001960F5" w:rsidRDefault="00BD0C7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Гунибский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"Салтинская СОШ"</w:t>
            </w:r>
          </w:p>
        </w:tc>
        <w:tc>
          <w:tcPr>
            <w:tcW w:w="2268" w:type="dxa"/>
            <w:noWrap/>
            <w:hideMark/>
            <w:tcPrChange w:id="145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409FFE3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истории и обществознания</w:t>
            </w:r>
          </w:p>
        </w:tc>
      </w:tr>
      <w:tr w:rsidR="006F5B01" w:rsidRPr="001960F5" w14:paraId="4B9F42FD" w14:textId="77777777" w:rsidTr="00593658">
        <w:trPr>
          <w:trHeight w:val="300"/>
          <w:trPrChange w:id="145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53" w:author="Лариса" w:date="2020-09-02T17:55:00Z">
              <w:tcPr>
                <w:tcW w:w="709" w:type="dxa"/>
                <w:noWrap/>
              </w:tcPr>
            </w:tcPrChange>
          </w:tcPr>
          <w:p w14:paraId="321D71D2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35" w:type="dxa"/>
            <w:noWrap/>
            <w:hideMark/>
            <w:tcPrChange w:id="145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EA44EB8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Аристова Фарида Гасановна</w:t>
            </w:r>
          </w:p>
        </w:tc>
        <w:tc>
          <w:tcPr>
            <w:tcW w:w="4060" w:type="dxa"/>
            <w:noWrap/>
            <w:hideMark/>
            <w:tcPrChange w:id="145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06CC2FB" w14:textId="77777777" w:rsidR="006F5B01" w:rsidRPr="001960F5" w:rsidRDefault="006F5B01" w:rsidP="00324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МБДОУ "Д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етский сад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№8"</w:t>
            </w:r>
          </w:p>
        </w:tc>
        <w:tc>
          <w:tcPr>
            <w:tcW w:w="2268" w:type="dxa"/>
            <w:noWrap/>
            <w:hideMark/>
            <w:tcPrChange w:id="145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78104BB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6F5B01" w:rsidRPr="001960F5" w14:paraId="3E7B6044" w14:textId="77777777" w:rsidTr="00593658">
        <w:trPr>
          <w:trHeight w:val="300"/>
          <w:trPrChange w:id="145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58" w:author="Лариса" w:date="2020-09-02T17:55:00Z">
              <w:tcPr>
                <w:tcW w:w="709" w:type="dxa"/>
                <w:noWrap/>
              </w:tcPr>
            </w:tcPrChange>
          </w:tcPr>
          <w:p w14:paraId="37D9C192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35" w:type="dxa"/>
            <w:noWrap/>
            <w:hideMark/>
            <w:tcPrChange w:id="145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7E3D9D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Ахмедова Зарема Ибрагимовна</w:t>
            </w:r>
          </w:p>
        </w:tc>
        <w:tc>
          <w:tcPr>
            <w:tcW w:w="4060" w:type="dxa"/>
            <w:noWrap/>
            <w:hideMark/>
            <w:tcPrChange w:id="146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B28610C" w14:textId="77777777" w:rsidR="006F5B01" w:rsidRPr="001960F5" w:rsidRDefault="00BD0C7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"Кокрекская СОШ"</w:t>
            </w:r>
          </w:p>
        </w:tc>
        <w:tc>
          <w:tcPr>
            <w:tcW w:w="2268" w:type="dxa"/>
            <w:noWrap/>
            <w:hideMark/>
            <w:tcPrChange w:id="146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71FEAB2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химии</w:t>
            </w:r>
          </w:p>
        </w:tc>
      </w:tr>
      <w:tr w:rsidR="006F5B01" w:rsidRPr="001960F5" w14:paraId="1823B7AD" w14:textId="77777777" w:rsidTr="00593658">
        <w:trPr>
          <w:trHeight w:val="300"/>
          <w:trPrChange w:id="146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63" w:author="Лариса" w:date="2020-09-02T17:55:00Z">
              <w:tcPr>
                <w:tcW w:w="709" w:type="dxa"/>
                <w:noWrap/>
              </w:tcPr>
            </w:tcPrChange>
          </w:tcPr>
          <w:p w14:paraId="1E28F3FC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35" w:type="dxa"/>
            <w:noWrap/>
            <w:hideMark/>
            <w:tcPrChange w:id="146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424D7E0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Ахмедова Рабият Заирхановна</w:t>
            </w:r>
          </w:p>
        </w:tc>
        <w:tc>
          <w:tcPr>
            <w:tcW w:w="4060" w:type="dxa"/>
            <w:noWrap/>
            <w:hideMark/>
            <w:tcPrChange w:id="146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47A713C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ГБПОУ РД "Технический колледж"</w:t>
            </w:r>
          </w:p>
        </w:tc>
        <w:tc>
          <w:tcPr>
            <w:tcW w:w="2268" w:type="dxa"/>
            <w:noWrap/>
            <w:hideMark/>
            <w:tcPrChange w:id="146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856E1DD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СПО</w:t>
            </w:r>
          </w:p>
        </w:tc>
      </w:tr>
      <w:tr w:rsidR="006F5B01" w:rsidRPr="001960F5" w14:paraId="7CDE1D7D" w14:textId="77777777" w:rsidTr="00593658">
        <w:trPr>
          <w:trHeight w:val="300"/>
          <w:trPrChange w:id="146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68" w:author="Лариса" w:date="2020-09-02T17:55:00Z">
              <w:tcPr>
                <w:tcW w:w="709" w:type="dxa"/>
                <w:noWrap/>
              </w:tcPr>
            </w:tcPrChange>
          </w:tcPr>
          <w:p w14:paraId="2D4A19E7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35" w:type="dxa"/>
            <w:noWrap/>
            <w:hideMark/>
            <w:tcPrChange w:id="146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ED07349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Ахмедова Салимат Магомедкамиловна</w:t>
            </w:r>
          </w:p>
        </w:tc>
        <w:tc>
          <w:tcPr>
            <w:tcW w:w="4060" w:type="dxa"/>
            <w:noWrap/>
            <w:hideMark/>
            <w:tcPrChange w:id="147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DE36C1E" w14:textId="77777777" w:rsidR="0032400F" w:rsidRDefault="00BD0C7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МБОУ </w:t>
            </w:r>
          </w:p>
          <w:p w14:paraId="48B7A85E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"Каякентская СОШ"</w:t>
            </w:r>
          </w:p>
        </w:tc>
        <w:tc>
          <w:tcPr>
            <w:tcW w:w="2268" w:type="dxa"/>
            <w:noWrap/>
            <w:hideMark/>
            <w:tcPrChange w:id="147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8C30686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5A182802" w14:textId="77777777" w:rsidTr="00593658">
        <w:trPr>
          <w:trHeight w:val="300"/>
          <w:trPrChange w:id="147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73" w:author="Лариса" w:date="2020-09-02T17:55:00Z">
              <w:tcPr>
                <w:tcW w:w="709" w:type="dxa"/>
                <w:noWrap/>
              </w:tcPr>
            </w:tcPrChange>
          </w:tcPr>
          <w:p w14:paraId="701E4A4E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35" w:type="dxa"/>
            <w:noWrap/>
            <w:hideMark/>
            <w:tcPrChange w:id="147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51582F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Ахмедова Фатима Руслановна</w:t>
            </w:r>
          </w:p>
        </w:tc>
        <w:tc>
          <w:tcPr>
            <w:tcW w:w="4060" w:type="dxa"/>
            <w:noWrap/>
            <w:hideMark/>
            <w:tcPrChange w:id="147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54DA4C8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ГБПОУ РД "Технический колледж"</w:t>
            </w:r>
          </w:p>
        </w:tc>
        <w:tc>
          <w:tcPr>
            <w:tcW w:w="2268" w:type="dxa"/>
            <w:noWrap/>
            <w:hideMark/>
            <w:tcPrChange w:id="147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EB753D6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СПО</w:t>
            </w:r>
          </w:p>
        </w:tc>
      </w:tr>
      <w:tr w:rsidR="006F5B01" w:rsidRPr="001960F5" w14:paraId="52702B8E" w14:textId="77777777" w:rsidTr="00593658">
        <w:trPr>
          <w:trHeight w:val="300"/>
          <w:trPrChange w:id="147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78" w:author="Лариса" w:date="2020-09-02T17:55:00Z">
              <w:tcPr>
                <w:tcW w:w="709" w:type="dxa"/>
                <w:noWrap/>
              </w:tcPr>
            </w:tcPrChange>
          </w:tcPr>
          <w:p w14:paraId="6BC3CAE3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35" w:type="dxa"/>
            <w:noWrap/>
            <w:hideMark/>
            <w:tcPrChange w:id="147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14B5176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Ахмедова Хадижат Абдулаевна</w:t>
            </w:r>
          </w:p>
        </w:tc>
        <w:tc>
          <w:tcPr>
            <w:tcW w:w="4060" w:type="dxa"/>
            <w:noWrap/>
            <w:hideMark/>
            <w:tcPrChange w:id="148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1810464" w14:textId="77777777" w:rsidR="006F5B01" w:rsidRPr="001960F5" w:rsidRDefault="00BD0C7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Шамильский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ГКОУ РД "Новоурадинская СОШ"</w:t>
            </w:r>
          </w:p>
        </w:tc>
        <w:tc>
          <w:tcPr>
            <w:tcW w:w="2268" w:type="dxa"/>
            <w:noWrap/>
            <w:hideMark/>
            <w:tcPrChange w:id="148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D92591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биологии</w:t>
            </w:r>
          </w:p>
        </w:tc>
      </w:tr>
      <w:tr w:rsidR="006F5B01" w:rsidRPr="001960F5" w14:paraId="24D7952F" w14:textId="77777777" w:rsidTr="00593658">
        <w:trPr>
          <w:trHeight w:val="300"/>
          <w:trPrChange w:id="148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83" w:author="Лариса" w:date="2020-09-02T17:55:00Z">
              <w:tcPr>
                <w:tcW w:w="709" w:type="dxa"/>
                <w:noWrap/>
              </w:tcPr>
            </w:tcPrChange>
          </w:tcPr>
          <w:p w14:paraId="3443D7E1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35" w:type="dxa"/>
            <w:noWrap/>
            <w:hideMark/>
            <w:tcPrChange w:id="148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9BD9ECB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Ахмедова Ханидат Ильясовна</w:t>
            </w:r>
          </w:p>
        </w:tc>
        <w:tc>
          <w:tcPr>
            <w:tcW w:w="4060" w:type="dxa"/>
            <w:noWrap/>
            <w:hideMark/>
            <w:tcPrChange w:id="148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A81933B" w14:textId="77777777" w:rsidR="006F5B01" w:rsidRPr="001960F5" w:rsidRDefault="00BD0C7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"Новокаякентская СОШ"</w:t>
            </w:r>
          </w:p>
        </w:tc>
        <w:tc>
          <w:tcPr>
            <w:tcW w:w="2268" w:type="dxa"/>
            <w:noWrap/>
            <w:hideMark/>
            <w:tcPrChange w:id="148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7FA3533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химии</w:t>
            </w:r>
          </w:p>
        </w:tc>
      </w:tr>
      <w:tr w:rsidR="006F5B01" w:rsidRPr="001960F5" w14:paraId="7D2CD6A1" w14:textId="77777777" w:rsidTr="00593658">
        <w:trPr>
          <w:trHeight w:val="300"/>
          <w:trPrChange w:id="148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88" w:author="Лариса" w:date="2020-09-02T17:55:00Z">
              <w:tcPr>
                <w:tcW w:w="709" w:type="dxa"/>
                <w:noWrap/>
              </w:tcPr>
            </w:tcPrChange>
          </w:tcPr>
          <w:p w14:paraId="7D82F3A1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35" w:type="dxa"/>
            <w:noWrap/>
            <w:hideMark/>
            <w:tcPrChange w:id="148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3C9533D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Бабаев Бабаси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Гасанович</w:t>
            </w:r>
          </w:p>
        </w:tc>
        <w:tc>
          <w:tcPr>
            <w:tcW w:w="4060" w:type="dxa"/>
            <w:noWrap/>
            <w:hideMark/>
            <w:tcPrChange w:id="149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D8B066D" w14:textId="77777777" w:rsidR="006F5B01" w:rsidRPr="001960F5" w:rsidRDefault="00BD0C7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Дербентский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"Геджухская СОШ"</w:t>
            </w:r>
          </w:p>
        </w:tc>
        <w:tc>
          <w:tcPr>
            <w:tcW w:w="2268" w:type="dxa"/>
            <w:noWrap/>
            <w:hideMark/>
            <w:tcPrChange w:id="149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9827770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обществознания</w:t>
            </w:r>
          </w:p>
        </w:tc>
      </w:tr>
      <w:tr w:rsidR="006F5B01" w:rsidRPr="001960F5" w14:paraId="0D2EC400" w14:textId="77777777" w:rsidTr="00593658">
        <w:trPr>
          <w:trHeight w:val="300"/>
          <w:trPrChange w:id="149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93" w:author="Лариса" w:date="2020-09-02T17:55:00Z">
              <w:tcPr>
                <w:tcW w:w="709" w:type="dxa"/>
                <w:noWrap/>
              </w:tcPr>
            </w:tcPrChange>
          </w:tcPr>
          <w:p w14:paraId="3C32E19D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35" w:type="dxa"/>
            <w:noWrap/>
            <w:hideMark/>
            <w:tcPrChange w:id="149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7061915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Багазиева Заира Юсуповна</w:t>
            </w:r>
          </w:p>
        </w:tc>
        <w:tc>
          <w:tcPr>
            <w:tcW w:w="4060" w:type="dxa"/>
            <w:noWrap/>
            <w:hideMark/>
            <w:tcPrChange w:id="149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FFCF45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"СОШ №53"</w:t>
            </w:r>
          </w:p>
        </w:tc>
        <w:tc>
          <w:tcPr>
            <w:tcW w:w="2268" w:type="dxa"/>
            <w:noWrap/>
            <w:hideMark/>
            <w:tcPrChange w:id="149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635E8BE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истории и обществознания</w:t>
            </w:r>
          </w:p>
        </w:tc>
      </w:tr>
      <w:tr w:rsidR="006F5B01" w:rsidRPr="001960F5" w14:paraId="6DC1FB1B" w14:textId="77777777" w:rsidTr="00593658">
        <w:trPr>
          <w:trHeight w:val="300"/>
          <w:trPrChange w:id="149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498" w:author="Лариса" w:date="2020-09-02T17:55:00Z">
              <w:tcPr>
                <w:tcW w:w="709" w:type="dxa"/>
                <w:noWrap/>
              </w:tcPr>
            </w:tcPrChange>
          </w:tcPr>
          <w:p w14:paraId="5621FAF5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35" w:type="dxa"/>
            <w:noWrap/>
            <w:hideMark/>
            <w:tcPrChange w:id="149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0A5635D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Багужалова Патимат Магомедовна</w:t>
            </w:r>
          </w:p>
        </w:tc>
        <w:tc>
          <w:tcPr>
            <w:tcW w:w="4060" w:type="dxa"/>
            <w:noWrap/>
            <w:hideMark/>
            <w:tcPrChange w:id="150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3E1E93D" w14:textId="77777777" w:rsidR="006F5B01" w:rsidRPr="001960F5" w:rsidRDefault="00BD0C7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Шамильский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"Тидибская СОШ"</w:t>
            </w:r>
          </w:p>
        </w:tc>
        <w:tc>
          <w:tcPr>
            <w:tcW w:w="2268" w:type="dxa"/>
            <w:noWrap/>
            <w:hideMark/>
            <w:tcPrChange w:id="150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CBD85C7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6F5B01" w:rsidRPr="001960F5" w14:paraId="7F778735" w14:textId="77777777" w:rsidTr="00593658">
        <w:trPr>
          <w:trHeight w:val="300"/>
          <w:trPrChange w:id="150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03" w:author="Лариса" w:date="2020-09-02T17:55:00Z">
              <w:tcPr>
                <w:tcW w:w="709" w:type="dxa"/>
                <w:noWrap/>
              </w:tcPr>
            </w:tcPrChange>
          </w:tcPr>
          <w:p w14:paraId="45CB368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35" w:type="dxa"/>
            <w:noWrap/>
            <w:hideMark/>
            <w:tcPrChange w:id="150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FF73B99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Базаев Зикрула Гаджиевич</w:t>
            </w:r>
          </w:p>
        </w:tc>
        <w:tc>
          <w:tcPr>
            <w:tcW w:w="4060" w:type="dxa"/>
            <w:noWrap/>
            <w:hideMark/>
            <w:tcPrChange w:id="150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AB627A8" w14:textId="77777777" w:rsidR="006F5B01" w:rsidRPr="001960F5" w:rsidRDefault="00BD0C71" w:rsidP="00324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Казбековский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"Гимназия Культур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мира им. К.Г. Нуцалова"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Гуни</w:t>
            </w:r>
          </w:p>
        </w:tc>
        <w:tc>
          <w:tcPr>
            <w:tcW w:w="2268" w:type="dxa"/>
            <w:noWrap/>
            <w:hideMark/>
            <w:tcPrChange w:id="150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91C5862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физической культуры</w:t>
            </w:r>
          </w:p>
        </w:tc>
      </w:tr>
      <w:tr w:rsidR="006F5B01" w:rsidRPr="001960F5" w14:paraId="17EA369F" w14:textId="77777777" w:rsidTr="00593658">
        <w:trPr>
          <w:trHeight w:val="300"/>
          <w:trPrChange w:id="150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08" w:author="Лариса" w:date="2020-09-02T17:55:00Z">
              <w:tcPr>
                <w:tcW w:w="709" w:type="dxa"/>
                <w:noWrap/>
              </w:tcPr>
            </w:tcPrChange>
          </w:tcPr>
          <w:p w14:paraId="278AF3C4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35" w:type="dxa"/>
            <w:noWrap/>
            <w:hideMark/>
            <w:tcPrChange w:id="150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8B67541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Байрамалиева Динна Исламовна</w:t>
            </w:r>
          </w:p>
        </w:tc>
        <w:tc>
          <w:tcPr>
            <w:tcW w:w="4060" w:type="dxa"/>
            <w:noWrap/>
            <w:hideMark/>
            <w:tcPrChange w:id="151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ABD0A4B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МБОУ "СОШ №2"</w:t>
            </w:r>
          </w:p>
        </w:tc>
        <w:tc>
          <w:tcPr>
            <w:tcW w:w="2268" w:type="dxa"/>
            <w:noWrap/>
            <w:hideMark/>
            <w:tcPrChange w:id="151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140A442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биологии и химии</w:t>
            </w:r>
          </w:p>
        </w:tc>
      </w:tr>
      <w:tr w:rsidR="006F5B01" w:rsidRPr="001960F5" w14:paraId="196C5075" w14:textId="77777777" w:rsidTr="00593658">
        <w:trPr>
          <w:trHeight w:val="300"/>
          <w:trPrChange w:id="151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13" w:author="Лариса" w:date="2020-09-02T17:55:00Z">
              <w:tcPr>
                <w:tcW w:w="709" w:type="dxa"/>
                <w:noWrap/>
              </w:tcPr>
            </w:tcPrChange>
          </w:tcPr>
          <w:p w14:paraId="0F3E1F8C" w14:textId="77777777" w:rsidR="006F5B01" w:rsidRPr="002A1A5E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5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35" w:type="dxa"/>
            <w:noWrap/>
            <w:hideMark/>
            <w:tcPrChange w:id="151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D4CF0A9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Байрамова Земфира Казимовна</w:t>
            </w:r>
          </w:p>
        </w:tc>
        <w:tc>
          <w:tcPr>
            <w:tcW w:w="4060" w:type="dxa"/>
            <w:noWrap/>
            <w:hideMark/>
            <w:tcPrChange w:id="151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BB96313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Дербент, ГБПОУ РД "ДППК им. Г.Б. Казиахмедова"</w:t>
            </w:r>
          </w:p>
        </w:tc>
        <w:tc>
          <w:tcPr>
            <w:tcW w:w="2268" w:type="dxa"/>
            <w:noWrap/>
            <w:hideMark/>
            <w:tcPrChange w:id="151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21ACE62" w14:textId="77777777" w:rsidR="006F5B01" w:rsidRPr="001960F5" w:rsidRDefault="006F5B01" w:rsidP="00F44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СПО</w:t>
            </w:r>
          </w:p>
        </w:tc>
      </w:tr>
      <w:tr w:rsidR="006F5B01" w:rsidRPr="001960F5" w14:paraId="6AF77138" w14:textId="77777777" w:rsidTr="00593658">
        <w:trPr>
          <w:trHeight w:val="300"/>
          <w:trPrChange w:id="151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18" w:author="Лариса" w:date="2020-09-02T17:55:00Z">
              <w:tcPr>
                <w:tcW w:w="709" w:type="dxa"/>
                <w:noWrap/>
              </w:tcPr>
            </w:tcPrChange>
          </w:tcPr>
          <w:p w14:paraId="6B575D9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35" w:type="dxa"/>
            <w:noWrap/>
            <w:tcPrChange w:id="1519" w:author="Лариса" w:date="2020-09-02T17:55:00Z">
              <w:tcPr>
                <w:tcW w:w="2835" w:type="dxa"/>
                <w:noWrap/>
              </w:tcPr>
            </w:tcPrChange>
          </w:tcPr>
          <w:p w14:paraId="11AE2F7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Касумова Айшат Магомедовна</w:t>
            </w:r>
          </w:p>
        </w:tc>
        <w:tc>
          <w:tcPr>
            <w:tcW w:w="4060" w:type="dxa"/>
            <w:noWrap/>
            <w:tcPrChange w:id="1520" w:author="Лариса" w:date="2020-09-02T17:55:00Z">
              <w:tcPr>
                <w:tcW w:w="4060" w:type="dxa"/>
                <w:noWrap/>
              </w:tcPr>
            </w:tcPrChange>
          </w:tcPr>
          <w:p w14:paraId="625FB854" w14:textId="77777777" w:rsidR="006F5B01" w:rsidRPr="001960F5" w:rsidRDefault="006F5B01" w:rsidP="00324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МКОУ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"СКОШИ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вида"</w:t>
            </w:r>
          </w:p>
        </w:tc>
        <w:tc>
          <w:tcPr>
            <w:tcW w:w="2268" w:type="dxa"/>
            <w:noWrap/>
            <w:tcPrChange w:id="1521" w:author="Лариса" w:date="2020-09-02T17:55:00Z">
              <w:tcPr>
                <w:tcW w:w="2268" w:type="dxa"/>
                <w:noWrap/>
              </w:tcPr>
            </w:tcPrChange>
          </w:tcPr>
          <w:p w14:paraId="0D2F4F0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4C51775C" w14:textId="77777777" w:rsidTr="00593658">
        <w:trPr>
          <w:trHeight w:val="300"/>
          <w:trPrChange w:id="152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23" w:author="Лариса" w:date="2020-09-02T17:55:00Z">
              <w:tcPr>
                <w:tcW w:w="709" w:type="dxa"/>
                <w:noWrap/>
              </w:tcPr>
            </w:tcPrChange>
          </w:tcPr>
          <w:p w14:paraId="31BF5B98" w14:textId="77777777" w:rsidR="006F5B01" w:rsidRPr="002A1A5E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5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35" w:type="dxa"/>
            <w:noWrap/>
            <w:hideMark/>
            <w:tcPrChange w:id="152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5299F9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Батырбекова Алена Анатольевна</w:t>
            </w:r>
          </w:p>
        </w:tc>
        <w:tc>
          <w:tcPr>
            <w:tcW w:w="4060" w:type="dxa"/>
            <w:noWrap/>
            <w:hideMark/>
            <w:tcPrChange w:id="152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8DB9D9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Хасавюрт, МКОУ "Гимназия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 М.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Горького"</w:t>
            </w:r>
          </w:p>
        </w:tc>
        <w:tc>
          <w:tcPr>
            <w:tcW w:w="2268" w:type="dxa"/>
            <w:noWrap/>
            <w:hideMark/>
            <w:tcPrChange w:id="152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C38DBB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36DD5722" w14:textId="77777777" w:rsidTr="00593658">
        <w:trPr>
          <w:trHeight w:val="300"/>
          <w:trPrChange w:id="152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28" w:author="Лариса" w:date="2020-09-02T17:55:00Z">
              <w:tcPr>
                <w:tcW w:w="709" w:type="dxa"/>
                <w:noWrap/>
              </w:tcPr>
            </w:tcPrChange>
          </w:tcPr>
          <w:p w14:paraId="6C5CDEA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35" w:type="dxa"/>
            <w:noWrap/>
            <w:hideMark/>
            <w:tcPrChange w:id="152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1D5E15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Биарсланов Магомед Биарсланович</w:t>
            </w:r>
          </w:p>
        </w:tc>
        <w:tc>
          <w:tcPr>
            <w:tcW w:w="4060" w:type="dxa"/>
            <w:noWrap/>
            <w:hideMark/>
            <w:tcPrChange w:id="153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5339802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Дахадаевский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"Харбукская СОШ"</w:t>
            </w:r>
          </w:p>
        </w:tc>
        <w:tc>
          <w:tcPr>
            <w:tcW w:w="2268" w:type="dxa"/>
            <w:noWrap/>
            <w:hideMark/>
            <w:tcPrChange w:id="153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75B5BC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физики</w:t>
            </w:r>
          </w:p>
        </w:tc>
      </w:tr>
      <w:tr w:rsidR="006F5B01" w:rsidRPr="001960F5" w14:paraId="63EA5D10" w14:textId="77777777" w:rsidTr="00593658">
        <w:trPr>
          <w:trHeight w:val="300"/>
          <w:trPrChange w:id="153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33" w:author="Лариса" w:date="2020-09-02T17:55:00Z">
              <w:tcPr>
                <w:tcW w:w="709" w:type="dxa"/>
                <w:noWrap/>
              </w:tcPr>
            </w:tcPrChange>
          </w:tcPr>
          <w:p w14:paraId="64648BC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835" w:type="dxa"/>
            <w:noWrap/>
            <w:hideMark/>
            <w:tcPrChange w:id="153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052C4E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Биярсланова Майя Мажидовна</w:t>
            </w:r>
          </w:p>
        </w:tc>
        <w:tc>
          <w:tcPr>
            <w:tcW w:w="4060" w:type="dxa"/>
            <w:noWrap/>
            <w:hideMark/>
            <w:tcPrChange w:id="153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259B96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Хасавюрт, МКОУ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"Прогимназия №9"</w:t>
            </w:r>
          </w:p>
        </w:tc>
        <w:tc>
          <w:tcPr>
            <w:tcW w:w="2268" w:type="dxa"/>
            <w:noWrap/>
            <w:hideMark/>
            <w:tcPrChange w:id="153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72B51B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6F5B01" w:rsidRPr="001960F5" w14:paraId="2ADDFF33" w14:textId="77777777" w:rsidTr="00593658">
        <w:trPr>
          <w:trHeight w:val="300"/>
          <w:trPrChange w:id="153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38" w:author="Лариса" w:date="2020-09-02T17:55:00Z">
              <w:tcPr>
                <w:tcW w:w="709" w:type="dxa"/>
                <w:noWrap/>
              </w:tcPr>
            </w:tcPrChange>
          </w:tcPr>
          <w:p w14:paraId="3101244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35" w:type="dxa"/>
            <w:noWrap/>
            <w:hideMark/>
            <w:tcPrChange w:id="153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3DA709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Будайханова Наида Ибадуллаевна</w:t>
            </w:r>
          </w:p>
        </w:tc>
        <w:tc>
          <w:tcPr>
            <w:tcW w:w="4060" w:type="dxa"/>
            <w:noWrap/>
            <w:hideMark/>
            <w:tcPrChange w:id="154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E1F44A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Хасавюрт, МКОУ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"Прогимназия №9"</w:t>
            </w:r>
          </w:p>
        </w:tc>
        <w:tc>
          <w:tcPr>
            <w:tcW w:w="2268" w:type="dxa"/>
            <w:noWrap/>
            <w:hideMark/>
            <w:tcPrChange w:id="154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09979A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740171A4" w14:textId="77777777" w:rsidTr="00593658">
        <w:trPr>
          <w:trHeight w:val="300"/>
          <w:trPrChange w:id="154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43" w:author="Лариса" w:date="2020-09-02T17:55:00Z">
              <w:tcPr>
                <w:tcW w:w="709" w:type="dxa"/>
                <w:noWrap/>
              </w:tcPr>
            </w:tcPrChange>
          </w:tcPr>
          <w:p w14:paraId="21940C1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35" w:type="dxa"/>
            <w:noWrap/>
            <w:hideMark/>
            <w:tcPrChange w:id="154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7A0898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Бураганова Джамиля Атлыевна</w:t>
            </w:r>
          </w:p>
        </w:tc>
        <w:tc>
          <w:tcPr>
            <w:tcW w:w="4060" w:type="dxa"/>
            <w:noWrap/>
            <w:hideMark/>
            <w:tcPrChange w:id="154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4C9ACB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Буйнакск, ГБПОУ РД "Колледж экономики и предпринимательства"</w:t>
            </w:r>
          </w:p>
        </w:tc>
        <w:tc>
          <w:tcPr>
            <w:tcW w:w="2268" w:type="dxa"/>
            <w:noWrap/>
            <w:hideMark/>
            <w:tcPrChange w:id="154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7F458D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СПО</w:t>
            </w:r>
          </w:p>
        </w:tc>
      </w:tr>
      <w:tr w:rsidR="006F5B01" w:rsidRPr="001960F5" w14:paraId="1B29357D" w14:textId="77777777" w:rsidTr="00593658">
        <w:trPr>
          <w:trHeight w:val="300"/>
          <w:trPrChange w:id="154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48" w:author="Лариса" w:date="2020-09-02T17:55:00Z">
              <w:tcPr>
                <w:tcW w:w="709" w:type="dxa"/>
                <w:noWrap/>
              </w:tcPr>
            </w:tcPrChange>
          </w:tcPr>
          <w:p w14:paraId="7671A7A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35" w:type="dxa"/>
            <w:noWrap/>
            <w:hideMark/>
            <w:tcPrChange w:id="154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13A5E8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Вагидов Азиз Вагидович</w:t>
            </w:r>
          </w:p>
        </w:tc>
        <w:tc>
          <w:tcPr>
            <w:tcW w:w="4060" w:type="dxa"/>
            <w:noWrap/>
            <w:hideMark/>
            <w:tcPrChange w:id="155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7485FC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 w:rsidR="00563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гарамкентский р-н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"Чахчах-К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азмалярская СОШ им. М.М. Мерзаметова"</w:t>
            </w:r>
          </w:p>
        </w:tc>
        <w:tc>
          <w:tcPr>
            <w:tcW w:w="2268" w:type="dxa"/>
            <w:noWrap/>
            <w:hideMark/>
            <w:tcPrChange w:id="155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E8FBBE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физики</w:t>
            </w:r>
          </w:p>
        </w:tc>
      </w:tr>
      <w:tr w:rsidR="006F5B01" w:rsidRPr="001960F5" w14:paraId="1A725038" w14:textId="77777777" w:rsidTr="00593658">
        <w:trPr>
          <w:trHeight w:val="300"/>
          <w:trPrChange w:id="155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53" w:author="Лариса" w:date="2020-09-02T17:55:00Z">
              <w:tcPr>
                <w:tcW w:w="709" w:type="dxa"/>
                <w:noWrap/>
              </w:tcPr>
            </w:tcPrChange>
          </w:tcPr>
          <w:p w14:paraId="16F5AD7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35" w:type="dxa"/>
            <w:noWrap/>
            <w:hideMark/>
            <w:tcPrChange w:id="155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A0D6D4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Веретенникова ольга Леонидовна</w:t>
            </w:r>
          </w:p>
        </w:tc>
        <w:tc>
          <w:tcPr>
            <w:tcW w:w="4060" w:type="dxa"/>
            <w:noWrap/>
            <w:hideMark/>
            <w:tcPrChange w:id="155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026009B" w14:textId="77777777" w:rsidR="006F5B01" w:rsidRPr="001960F5" w:rsidRDefault="006F5B01" w:rsidP="00324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МБДОУ "ЦРР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етский сад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№5 "Гусельки"</w:t>
            </w:r>
          </w:p>
        </w:tc>
        <w:tc>
          <w:tcPr>
            <w:tcW w:w="2268" w:type="dxa"/>
            <w:noWrap/>
            <w:hideMark/>
            <w:tcPrChange w:id="155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CF1FC8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6F5B01" w:rsidRPr="001960F5" w14:paraId="53AF268B" w14:textId="77777777" w:rsidTr="00593658">
        <w:trPr>
          <w:trHeight w:val="300"/>
          <w:trPrChange w:id="155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58" w:author="Лариса" w:date="2020-09-02T17:55:00Z">
              <w:tcPr>
                <w:tcW w:w="709" w:type="dxa"/>
                <w:noWrap/>
              </w:tcPr>
            </w:tcPrChange>
          </w:tcPr>
          <w:p w14:paraId="2E7C213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35" w:type="dxa"/>
            <w:noWrap/>
            <w:hideMark/>
            <w:tcPrChange w:id="155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B13805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Визирова Саният Кафлановна</w:t>
            </w:r>
          </w:p>
        </w:tc>
        <w:tc>
          <w:tcPr>
            <w:tcW w:w="4060" w:type="dxa"/>
            <w:noWrap/>
            <w:hideMark/>
            <w:tcPrChange w:id="156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62F746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"СОШ №18"</w:t>
            </w:r>
          </w:p>
        </w:tc>
        <w:tc>
          <w:tcPr>
            <w:tcW w:w="2268" w:type="dxa"/>
            <w:noWrap/>
            <w:hideMark/>
            <w:tcPrChange w:id="156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59080E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математики</w:t>
            </w:r>
          </w:p>
        </w:tc>
      </w:tr>
      <w:tr w:rsidR="006F5B01" w:rsidRPr="001960F5" w14:paraId="1726B8C0" w14:textId="77777777" w:rsidTr="00593658">
        <w:trPr>
          <w:trHeight w:val="300"/>
          <w:trPrChange w:id="156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63" w:author="Лариса" w:date="2020-09-02T17:55:00Z">
              <w:tcPr>
                <w:tcW w:w="709" w:type="dxa"/>
                <w:noWrap/>
              </w:tcPr>
            </w:tcPrChange>
          </w:tcPr>
          <w:p w14:paraId="0166748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35" w:type="dxa"/>
            <w:noWrap/>
            <w:hideMark/>
            <w:tcPrChange w:id="156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291CE5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Гаджиева Нарижат Камиловна</w:t>
            </w:r>
          </w:p>
        </w:tc>
        <w:tc>
          <w:tcPr>
            <w:tcW w:w="4060" w:type="dxa"/>
            <w:noWrap/>
            <w:hideMark/>
            <w:tcPrChange w:id="156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EA6A5C5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 w:rsidR="0032400F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Хучнинская СОШ №1"</w:t>
            </w:r>
          </w:p>
        </w:tc>
        <w:tc>
          <w:tcPr>
            <w:tcW w:w="2268" w:type="dxa"/>
            <w:noWrap/>
            <w:hideMark/>
            <w:tcPrChange w:id="156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A324FA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7349E0DB" w14:textId="77777777" w:rsidTr="00593658">
        <w:trPr>
          <w:trHeight w:val="300"/>
          <w:trPrChange w:id="156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68" w:author="Лариса" w:date="2020-09-02T17:55:00Z">
              <w:tcPr>
                <w:tcW w:w="709" w:type="dxa"/>
                <w:noWrap/>
              </w:tcPr>
            </w:tcPrChange>
          </w:tcPr>
          <w:p w14:paraId="438A53A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35" w:type="dxa"/>
            <w:noWrap/>
            <w:hideMark/>
            <w:tcPrChange w:id="156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CB6EB9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Гаджимирзоева Изумруд Пашаевна</w:t>
            </w:r>
          </w:p>
        </w:tc>
        <w:tc>
          <w:tcPr>
            <w:tcW w:w="4060" w:type="dxa"/>
            <w:noWrap/>
            <w:hideMark/>
            <w:tcPrChange w:id="157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07961EB" w14:textId="77777777" w:rsidR="006F5B01" w:rsidRPr="001960F5" w:rsidRDefault="006F5B01" w:rsidP="00324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Дагестанские Огни,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32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"СОШ №2"</w:t>
            </w:r>
          </w:p>
        </w:tc>
        <w:tc>
          <w:tcPr>
            <w:tcW w:w="2268" w:type="dxa"/>
            <w:noWrap/>
            <w:hideMark/>
            <w:tcPrChange w:id="157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BAE283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иностранных языков</w:t>
            </w:r>
          </w:p>
        </w:tc>
      </w:tr>
      <w:tr w:rsidR="006F5B01" w:rsidRPr="001960F5" w14:paraId="7F104EA0" w14:textId="77777777" w:rsidTr="00593658">
        <w:trPr>
          <w:trHeight w:val="300"/>
          <w:trPrChange w:id="157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73" w:author="Лариса" w:date="2020-09-02T17:55:00Z">
              <w:tcPr>
                <w:tcW w:w="709" w:type="dxa"/>
                <w:noWrap/>
              </w:tcPr>
            </w:tcPrChange>
          </w:tcPr>
          <w:p w14:paraId="7444282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35" w:type="dxa"/>
            <w:noWrap/>
            <w:hideMark/>
            <w:tcPrChange w:id="157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5C5E82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Газиева Патимат Аскиловна</w:t>
            </w:r>
          </w:p>
        </w:tc>
        <w:tc>
          <w:tcPr>
            <w:tcW w:w="4060" w:type="dxa"/>
            <w:noWrap/>
            <w:hideMark/>
            <w:tcPrChange w:id="157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46783EC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Левашинский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"Левашинская гимназия"</w:t>
            </w:r>
          </w:p>
        </w:tc>
        <w:tc>
          <w:tcPr>
            <w:tcW w:w="2268" w:type="dxa"/>
            <w:noWrap/>
            <w:hideMark/>
            <w:tcPrChange w:id="157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23CBC4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математики и информатики</w:t>
            </w:r>
          </w:p>
        </w:tc>
      </w:tr>
      <w:tr w:rsidR="006F5B01" w:rsidRPr="001960F5" w14:paraId="457ECF1E" w14:textId="77777777" w:rsidTr="00593658">
        <w:trPr>
          <w:trHeight w:val="300"/>
          <w:trPrChange w:id="157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78" w:author="Лариса" w:date="2020-09-02T17:55:00Z">
              <w:tcPr>
                <w:tcW w:w="709" w:type="dxa"/>
                <w:noWrap/>
              </w:tcPr>
            </w:tcPrChange>
          </w:tcPr>
          <w:p w14:paraId="2FA557F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35" w:type="dxa"/>
            <w:noWrap/>
            <w:hideMark/>
            <w:tcPrChange w:id="157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52CAB1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Гайдарова Перизат Багомедовна</w:t>
            </w:r>
          </w:p>
        </w:tc>
        <w:tc>
          <w:tcPr>
            <w:tcW w:w="4060" w:type="dxa"/>
            <w:noWrap/>
            <w:hideMark/>
            <w:tcPrChange w:id="158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DABB38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Избербаш, ГБПОУ РД "ППК им. М.М. Меджидова"</w:t>
            </w:r>
          </w:p>
        </w:tc>
        <w:tc>
          <w:tcPr>
            <w:tcW w:w="2268" w:type="dxa"/>
            <w:noWrap/>
            <w:hideMark/>
            <w:tcPrChange w:id="158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F13CBD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СПО</w:t>
            </w:r>
          </w:p>
        </w:tc>
      </w:tr>
      <w:tr w:rsidR="006F5B01" w:rsidRPr="001960F5" w14:paraId="6214CBFB" w14:textId="77777777" w:rsidTr="00593658">
        <w:trPr>
          <w:trHeight w:val="300"/>
          <w:trPrChange w:id="158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83" w:author="Лариса" w:date="2020-09-02T17:55:00Z">
              <w:tcPr>
                <w:tcW w:w="709" w:type="dxa"/>
                <w:noWrap/>
              </w:tcPr>
            </w:tcPrChange>
          </w:tcPr>
          <w:p w14:paraId="2CDC829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35" w:type="dxa"/>
            <w:noWrap/>
            <w:hideMark/>
            <w:tcPrChange w:id="158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28AF31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Гайдарова Эльмина Асамудиновна</w:t>
            </w:r>
          </w:p>
        </w:tc>
        <w:tc>
          <w:tcPr>
            <w:tcW w:w="4060" w:type="dxa"/>
            <w:noWrap/>
            <w:hideMark/>
            <w:tcPrChange w:id="158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79D569B" w14:textId="77777777" w:rsidR="006F5B01" w:rsidRPr="001960F5" w:rsidRDefault="0032400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</w:t>
            </w:r>
            <w:r w:rsidR="00563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"Ашагастальская СОШ"</w:t>
            </w:r>
          </w:p>
        </w:tc>
        <w:tc>
          <w:tcPr>
            <w:tcW w:w="2268" w:type="dxa"/>
            <w:noWrap/>
            <w:hideMark/>
            <w:tcPrChange w:id="158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A10658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математики</w:t>
            </w:r>
          </w:p>
        </w:tc>
      </w:tr>
      <w:tr w:rsidR="006F5B01" w:rsidRPr="001960F5" w14:paraId="5C872D54" w14:textId="77777777" w:rsidTr="00593658">
        <w:trPr>
          <w:trHeight w:val="300"/>
          <w:trPrChange w:id="158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88" w:author="Лариса" w:date="2020-09-02T17:55:00Z">
              <w:tcPr>
                <w:tcW w:w="709" w:type="dxa"/>
                <w:noWrap/>
              </w:tcPr>
            </w:tcPrChange>
          </w:tcPr>
          <w:p w14:paraId="52E23C7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35" w:type="dxa"/>
            <w:noWrap/>
            <w:hideMark/>
            <w:tcPrChange w:id="158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C368AB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Гамбулатов Гамбулат Ахмедханович</w:t>
            </w:r>
          </w:p>
        </w:tc>
        <w:tc>
          <w:tcPr>
            <w:tcW w:w="4060" w:type="dxa"/>
            <w:noWrap/>
            <w:hideMark/>
            <w:tcPrChange w:id="159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374F82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Новолакский р., МКОУ "Новомехельтинская СОШ"</w:t>
            </w:r>
          </w:p>
        </w:tc>
        <w:tc>
          <w:tcPr>
            <w:tcW w:w="2268" w:type="dxa"/>
            <w:noWrap/>
            <w:hideMark/>
            <w:tcPrChange w:id="159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961EB2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физической культуры</w:t>
            </w:r>
          </w:p>
        </w:tc>
      </w:tr>
      <w:tr w:rsidR="006F5B01" w:rsidRPr="001960F5" w14:paraId="2F3EF67E" w14:textId="77777777" w:rsidTr="00593658">
        <w:trPr>
          <w:trHeight w:val="300"/>
          <w:trPrChange w:id="159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93" w:author="Лариса" w:date="2020-09-02T17:55:00Z">
              <w:tcPr>
                <w:tcW w:w="709" w:type="dxa"/>
                <w:noWrap/>
              </w:tcPr>
            </w:tcPrChange>
          </w:tcPr>
          <w:p w14:paraId="48E2DA8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35" w:type="dxa"/>
            <w:noWrap/>
            <w:hideMark/>
            <w:tcPrChange w:id="159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1E5BC1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Гамзатова Аминат Багавдиншайиховна</w:t>
            </w:r>
          </w:p>
        </w:tc>
        <w:tc>
          <w:tcPr>
            <w:tcW w:w="4060" w:type="dxa"/>
            <w:noWrap/>
            <w:hideMark/>
            <w:tcPrChange w:id="159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56E8D49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Кизилюртовский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"Новочиркейская СОШ №2"</w:t>
            </w:r>
          </w:p>
        </w:tc>
        <w:tc>
          <w:tcPr>
            <w:tcW w:w="2268" w:type="dxa"/>
            <w:noWrap/>
            <w:hideMark/>
            <w:tcPrChange w:id="159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D2F00D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биологии</w:t>
            </w:r>
          </w:p>
        </w:tc>
      </w:tr>
      <w:tr w:rsidR="006F5B01" w:rsidRPr="001960F5" w14:paraId="6E2F96FA" w14:textId="77777777" w:rsidTr="00593658">
        <w:trPr>
          <w:trHeight w:val="300"/>
          <w:trPrChange w:id="159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598" w:author="Лариса" w:date="2020-09-02T17:55:00Z">
              <w:tcPr>
                <w:tcW w:w="709" w:type="dxa"/>
                <w:noWrap/>
              </w:tcPr>
            </w:tcPrChange>
          </w:tcPr>
          <w:p w14:paraId="1D830BD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35" w:type="dxa"/>
            <w:noWrap/>
            <w:hideMark/>
            <w:tcPrChange w:id="159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769858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Гамидова Шафига Асадуллаевна</w:t>
            </w:r>
          </w:p>
        </w:tc>
        <w:tc>
          <w:tcPr>
            <w:tcW w:w="4060" w:type="dxa"/>
            <w:noWrap/>
            <w:hideMark/>
            <w:tcPrChange w:id="160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6337643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Дербентский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"Геджухская СОШ"</w:t>
            </w:r>
          </w:p>
        </w:tc>
        <w:tc>
          <w:tcPr>
            <w:tcW w:w="2268" w:type="dxa"/>
            <w:noWrap/>
            <w:hideMark/>
            <w:tcPrChange w:id="160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F4CBE5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76C83E6E" w14:textId="77777777" w:rsidTr="00593658">
        <w:trPr>
          <w:trHeight w:val="300"/>
          <w:trPrChange w:id="160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03" w:author="Лариса" w:date="2020-09-02T17:55:00Z">
              <w:tcPr>
                <w:tcW w:w="709" w:type="dxa"/>
                <w:noWrap/>
              </w:tcPr>
            </w:tcPrChange>
          </w:tcPr>
          <w:p w14:paraId="32BFE0A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35" w:type="dxa"/>
            <w:noWrap/>
            <w:hideMark/>
            <w:tcPrChange w:id="160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619DC1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Гапизова Заира Зубаируевна</w:t>
            </w:r>
          </w:p>
        </w:tc>
        <w:tc>
          <w:tcPr>
            <w:tcW w:w="4060" w:type="dxa"/>
            <w:noWrap/>
            <w:hideMark/>
            <w:tcPrChange w:id="160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91DBA3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Избербаш, МКОУ "СОШ №1"</w:t>
            </w:r>
          </w:p>
        </w:tc>
        <w:tc>
          <w:tcPr>
            <w:tcW w:w="2268" w:type="dxa"/>
            <w:noWrap/>
            <w:hideMark/>
            <w:tcPrChange w:id="160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47CE77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017CE757" w14:textId="77777777" w:rsidTr="00593658">
        <w:trPr>
          <w:trHeight w:val="300"/>
          <w:trPrChange w:id="160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08" w:author="Лариса" w:date="2020-09-02T17:55:00Z">
              <w:tcPr>
                <w:tcW w:w="709" w:type="dxa"/>
                <w:noWrap/>
              </w:tcPr>
            </w:tcPrChange>
          </w:tcPr>
          <w:p w14:paraId="7B0FF46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35" w:type="dxa"/>
            <w:noWrap/>
            <w:hideMark/>
            <w:tcPrChange w:id="160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E1EEEC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Гасанбеков Багутдин Рамазанович</w:t>
            </w:r>
          </w:p>
        </w:tc>
        <w:tc>
          <w:tcPr>
            <w:tcW w:w="4060" w:type="dxa"/>
            <w:noWrap/>
            <w:hideMark/>
            <w:tcPrChange w:id="161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3BC05E9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"Ягдыгская СОШ №1"</w:t>
            </w:r>
          </w:p>
        </w:tc>
        <w:tc>
          <w:tcPr>
            <w:tcW w:w="2268" w:type="dxa"/>
            <w:noWrap/>
            <w:hideMark/>
            <w:tcPrChange w:id="161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F3BBAE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химии</w:t>
            </w:r>
          </w:p>
        </w:tc>
      </w:tr>
      <w:tr w:rsidR="006F5B01" w:rsidRPr="001960F5" w14:paraId="24FE6265" w14:textId="77777777" w:rsidTr="00593658">
        <w:trPr>
          <w:trHeight w:val="300"/>
          <w:trPrChange w:id="161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13" w:author="Лариса" w:date="2020-09-02T17:55:00Z">
              <w:tcPr>
                <w:tcW w:w="709" w:type="dxa"/>
                <w:noWrap/>
              </w:tcPr>
            </w:tcPrChange>
          </w:tcPr>
          <w:p w14:paraId="2FC39E6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35" w:type="dxa"/>
            <w:noWrap/>
            <w:hideMark/>
            <w:tcPrChange w:id="161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EA12FF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Гасанбекова Зарема Абакаровна</w:t>
            </w:r>
          </w:p>
        </w:tc>
        <w:tc>
          <w:tcPr>
            <w:tcW w:w="4060" w:type="dxa"/>
            <w:noWrap/>
            <w:hideMark/>
            <w:tcPrChange w:id="161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8BAB5F9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"Новогагатлинская СОШ"</w:t>
            </w:r>
          </w:p>
        </w:tc>
        <w:tc>
          <w:tcPr>
            <w:tcW w:w="2268" w:type="dxa"/>
            <w:noWrap/>
            <w:hideMark/>
            <w:tcPrChange w:id="161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DE3BE0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1D0B141E" w14:textId="77777777" w:rsidTr="00593658">
        <w:trPr>
          <w:trHeight w:val="300"/>
          <w:trPrChange w:id="161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18" w:author="Лариса" w:date="2020-09-02T17:55:00Z">
              <w:tcPr>
                <w:tcW w:w="709" w:type="dxa"/>
                <w:noWrap/>
              </w:tcPr>
            </w:tcPrChange>
          </w:tcPr>
          <w:p w14:paraId="4E1191B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2835" w:type="dxa"/>
            <w:noWrap/>
            <w:hideMark/>
            <w:tcPrChange w:id="161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310B95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Гасангосенова </w:t>
            </w:r>
            <w:r w:rsidRPr="00563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Гюллера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Алимирзоевна</w:t>
            </w:r>
          </w:p>
        </w:tc>
        <w:tc>
          <w:tcPr>
            <w:tcW w:w="4060" w:type="dxa"/>
            <w:noWrap/>
            <w:hideMark/>
            <w:tcPrChange w:id="162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3A3ACA8" w14:textId="77777777" w:rsidR="006F5B01" w:rsidRPr="001960F5" w:rsidRDefault="005631AF" w:rsidP="002B2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Хунзахский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"Гоцатлинская СОШ"</w:t>
            </w:r>
          </w:p>
        </w:tc>
        <w:tc>
          <w:tcPr>
            <w:tcW w:w="2268" w:type="dxa"/>
            <w:noWrap/>
            <w:hideMark/>
            <w:tcPrChange w:id="162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9235F4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5FA9C018" w14:textId="77777777" w:rsidTr="00593658">
        <w:trPr>
          <w:trHeight w:val="300"/>
          <w:trPrChange w:id="162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23" w:author="Лариса" w:date="2020-09-02T17:55:00Z">
              <w:tcPr>
                <w:tcW w:w="709" w:type="dxa"/>
                <w:noWrap/>
              </w:tcPr>
            </w:tcPrChange>
          </w:tcPr>
          <w:p w14:paraId="4D0F76E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835" w:type="dxa"/>
            <w:noWrap/>
            <w:hideMark/>
            <w:tcPrChange w:id="162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55131A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Гасангусейнов Арсен Аабдурашидович</w:t>
            </w:r>
          </w:p>
        </w:tc>
        <w:tc>
          <w:tcPr>
            <w:tcW w:w="4060" w:type="dxa"/>
            <w:noWrap/>
            <w:hideMark/>
            <w:tcPrChange w:id="162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6EA437B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Дахадаевский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"Морская СОШ"</w:t>
            </w:r>
          </w:p>
        </w:tc>
        <w:tc>
          <w:tcPr>
            <w:tcW w:w="2268" w:type="dxa"/>
            <w:noWrap/>
            <w:hideMark/>
            <w:tcPrChange w:id="162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42BBCE6" w14:textId="77777777" w:rsidR="006F5B01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</w:t>
            </w:r>
          </w:p>
          <w:p w14:paraId="6CFA76B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</w:tr>
      <w:tr w:rsidR="006F5B01" w:rsidRPr="001960F5" w14:paraId="2915D626" w14:textId="77777777" w:rsidTr="00593658">
        <w:trPr>
          <w:trHeight w:val="300"/>
          <w:trPrChange w:id="162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28" w:author="Лариса" w:date="2020-09-02T17:55:00Z">
              <w:tcPr>
                <w:tcW w:w="709" w:type="dxa"/>
                <w:noWrap/>
              </w:tcPr>
            </w:tcPrChange>
          </w:tcPr>
          <w:p w14:paraId="0E3B42B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835" w:type="dxa"/>
            <w:noWrap/>
            <w:hideMark/>
            <w:tcPrChange w:id="162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27C4DB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Гасангусейнова Асият Магомедовна</w:t>
            </w:r>
          </w:p>
        </w:tc>
        <w:tc>
          <w:tcPr>
            <w:tcW w:w="4060" w:type="dxa"/>
            <w:noWrap/>
            <w:hideMark/>
            <w:tcPrChange w:id="163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5BD2A89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Хунзахский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"Ободинская СОШ"</w:t>
            </w:r>
          </w:p>
        </w:tc>
        <w:tc>
          <w:tcPr>
            <w:tcW w:w="2268" w:type="dxa"/>
            <w:noWrap/>
            <w:hideMark/>
            <w:tcPrChange w:id="163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5159C3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</w:tc>
      </w:tr>
      <w:tr w:rsidR="006F5B01" w:rsidRPr="001960F5" w14:paraId="76E47330" w14:textId="77777777" w:rsidTr="00593658">
        <w:trPr>
          <w:trHeight w:val="300"/>
          <w:trPrChange w:id="163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33" w:author="Лариса" w:date="2020-09-02T17:55:00Z">
              <w:tcPr>
                <w:tcW w:w="709" w:type="dxa"/>
                <w:noWrap/>
              </w:tcPr>
            </w:tcPrChange>
          </w:tcPr>
          <w:p w14:paraId="45C53B2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835" w:type="dxa"/>
            <w:noWrap/>
            <w:hideMark/>
            <w:tcPrChange w:id="163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A7C499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Гасанова Аба Алибековна</w:t>
            </w:r>
          </w:p>
        </w:tc>
        <w:tc>
          <w:tcPr>
            <w:tcW w:w="4060" w:type="dxa"/>
            <w:noWrap/>
            <w:hideMark/>
            <w:tcPrChange w:id="163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D1F5B87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Карабудахкентский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"Манаскентская СОШ"</w:t>
            </w:r>
          </w:p>
        </w:tc>
        <w:tc>
          <w:tcPr>
            <w:tcW w:w="2268" w:type="dxa"/>
            <w:noWrap/>
            <w:hideMark/>
            <w:tcPrChange w:id="163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7071CB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языка и литературы</w:t>
            </w:r>
          </w:p>
        </w:tc>
      </w:tr>
      <w:tr w:rsidR="006F5B01" w:rsidRPr="001960F5" w14:paraId="009B6AB2" w14:textId="77777777" w:rsidTr="00593658">
        <w:trPr>
          <w:trHeight w:val="300"/>
          <w:trPrChange w:id="163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38" w:author="Лариса" w:date="2020-09-02T17:55:00Z">
              <w:tcPr>
                <w:tcW w:w="709" w:type="dxa"/>
                <w:noWrap/>
              </w:tcPr>
            </w:tcPrChange>
          </w:tcPr>
          <w:p w14:paraId="3523DDD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835" w:type="dxa"/>
            <w:noWrap/>
            <w:hideMark/>
            <w:tcPrChange w:id="163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C016BA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Гасанова Анжелла Гасановна</w:t>
            </w:r>
          </w:p>
        </w:tc>
        <w:tc>
          <w:tcPr>
            <w:tcW w:w="4060" w:type="dxa"/>
            <w:noWrap/>
            <w:hideMark/>
            <w:tcPrChange w:id="164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D8AA4A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Избербаш, ГБПОУ РД "ППК им. М.М. Меджидова"</w:t>
            </w:r>
          </w:p>
        </w:tc>
        <w:tc>
          <w:tcPr>
            <w:tcW w:w="2268" w:type="dxa"/>
            <w:noWrap/>
            <w:hideMark/>
            <w:tcPrChange w:id="164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ADB781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музыки</w:t>
            </w:r>
          </w:p>
        </w:tc>
      </w:tr>
      <w:tr w:rsidR="006F5B01" w:rsidRPr="001960F5" w14:paraId="12B0085E" w14:textId="77777777" w:rsidTr="00593658">
        <w:trPr>
          <w:trHeight w:val="300"/>
          <w:trPrChange w:id="164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43" w:author="Лариса" w:date="2020-09-02T17:55:00Z">
              <w:tcPr>
                <w:tcW w:w="709" w:type="dxa"/>
                <w:noWrap/>
              </w:tcPr>
            </w:tcPrChange>
          </w:tcPr>
          <w:p w14:paraId="6558DBD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835" w:type="dxa"/>
            <w:noWrap/>
            <w:hideMark/>
            <w:tcPrChange w:id="164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CF6DB9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Гасанова Написат Имрановна</w:t>
            </w:r>
          </w:p>
        </w:tc>
        <w:tc>
          <w:tcPr>
            <w:tcW w:w="4060" w:type="dxa"/>
            <w:noWrap/>
            <w:hideMark/>
            <w:tcPrChange w:id="164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553FBC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Махачкала, МБОУ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"С(К)ОШИ I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вида"</w:t>
            </w:r>
          </w:p>
        </w:tc>
        <w:tc>
          <w:tcPr>
            <w:tcW w:w="2268" w:type="dxa"/>
            <w:noWrap/>
            <w:hideMark/>
            <w:tcPrChange w:id="164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1EF417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биологии</w:t>
            </w:r>
          </w:p>
        </w:tc>
      </w:tr>
      <w:tr w:rsidR="006F5B01" w:rsidRPr="001960F5" w14:paraId="5F95618D" w14:textId="77777777" w:rsidTr="00593658">
        <w:trPr>
          <w:trHeight w:val="300"/>
          <w:trPrChange w:id="164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48" w:author="Лариса" w:date="2020-09-02T17:55:00Z">
              <w:tcPr>
                <w:tcW w:w="709" w:type="dxa"/>
                <w:noWrap/>
              </w:tcPr>
            </w:tcPrChange>
          </w:tcPr>
          <w:p w14:paraId="063DBB3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835" w:type="dxa"/>
            <w:noWrap/>
            <w:hideMark/>
            <w:tcPrChange w:id="164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944083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Гафурова Маликат Курбанмагомедовна</w:t>
            </w:r>
          </w:p>
        </w:tc>
        <w:tc>
          <w:tcPr>
            <w:tcW w:w="4060" w:type="dxa"/>
            <w:noWrap/>
            <w:hideMark/>
            <w:tcPrChange w:id="165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1FD1582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"Хурхинская СОШ"</w:t>
            </w:r>
          </w:p>
        </w:tc>
        <w:tc>
          <w:tcPr>
            <w:tcW w:w="2268" w:type="dxa"/>
            <w:noWrap/>
            <w:hideMark/>
            <w:tcPrChange w:id="165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52ECDA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языка и литературы</w:t>
            </w:r>
          </w:p>
        </w:tc>
      </w:tr>
      <w:tr w:rsidR="006F5B01" w:rsidRPr="001960F5" w14:paraId="453318DE" w14:textId="77777777" w:rsidTr="00593658">
        <w:trPr>
          <w:trHeight w:val="300"/>
          <w:trPrChange w:id="165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53" w:author="Лариса" w:date="2020-09-02T17:55:00Z">
              <w:tcPr>
                <w:tcW w:w="709" w:type="dxa"/>
                <w:noWrap/>
              </w:tcPr>
            </w:tcPrChange>
          </w:tcPr>
          <w:p w14:paraId="00CC5A2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835" w:type="dxa"/>
            <w:noWrap/>
            <w:hideMark/>
            <w:tcPrChange w:id="165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AAB74A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Гашимова Аминат Алиевна</w:t>
            </w:r>
          </w:p>
        </w:tc>
        <w:tc>
          <w:tcPr>
            <w:tcW w:w="4060" w:type="dxa"/>
            <w:noWrap/>
            <w:hideMark/>
            <w:tcPrChange w:id="165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EA695B0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Левашинский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"Охлинская СОШ"</w:t>
            </w:r>
          </w:p>
        </w:tc>
        <w:tc>
          <w:tcPr>
            <w:tcW w:w="2268" w:type="dxa"/>
            <w:noWrap/>
            <w:hideMark/>
            <w:tcPrChange w:id="165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7C96BA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</w:tr>
      <w:tr w:rsidR="006F5B01" w:rsidRPr="001960F5" w14:paraId="22DE786F" w14:textId="77777777" w:rsidTr="00593658">
        <w:trPr>
          <w:trHeight w:val="300"/>
          <w:trPrChange w:id="165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58" w:author="Лариса" w:date="2020-09-02T17:55:00Z">
              <w:tcPr>
                <w:tcW w:w="709" w:type="dxa"/>
                <w:noWrap/>
              </w:tcPr>
            </w:tcPrChange>
          </w:tcPr>
          <w:p w14:paraId="544DCF8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835" w:type="dxa"/>
            <w:noWrap/>
            <w:hideMark/>
            <w:tcPrChange w:id="165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81EF71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Генжаева Макка Ибрагимовна</w:t>
            </w:r>
          </w:p>
        </w:tc>
        <w:tc>
          <w:tcPr>
            <w:tcW w:w="4060" w:type="dxa"/>
            <w:noWrap/>
            <w:hideMark/>
            <w:tcPrChange w:id="166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6FAC62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"СОШ №15"</w:t>
            </w:r>
          </w:p>
        </w:tc>
        <w:tc>
          <w:tcPr>
            <w:tcW w:w="2268" w:type="dxa"/>
            <w:noWrap/>
            <w:hideMark/>
            <w:tcPrChange w:id="166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D91F12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английского языка</w:t>
            </w:r>
          </w:p>
        </w:tc>
      </w:tr>
      <w:tr w:rsidR="006F5B01" w:rsidRPr="001960F5" w14:paraId="72C2DF5E" w14:textId="77777777" w:rsidTr="00593658">
        <w:trPr>
          <w:trHeight w:val="300"/>
          <w:trPrChange w:id="166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63" w:author="Лариса" w:date="2020-09-02T17:55:00Z">
              <w:tcPr>
                <w:tcW w:w="709" w:type="dxa"/>
                <w:noWrap/>
              </w:tcPr>
            </w:tcPrChange>
          </w:tcPr>
          <w:p w14:paraId="4BBF046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835" w:type="dxa"/>
            <w:noWrap/>
            <w:hideMark/>
            <w:tcPrChange w:id="166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A19BC1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Гулагаева Бесхалум Агакшиевна</w:t>
            </w:r>
          </w:p>
        </w:tc>
        <w:tc>
          <w:tcPr>
            <w:tcW w:w="4060" w:type="dxa"/>
            <w:noWrap/>
            <w:hideMark/>
            <w:tcPrChange w:id="166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85186D0" w14:textId="77777777" w:rsidR="006F5B01" w:rsidRPr="001960F5" w:rsidRDefault="002B2D14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Избербаш, МБУ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"ДДТ"</w:t>
            </w:r>
          </w:p>
        </w:tc>
        <w:tc>
          <w:tcPr>
            <w:tcW w:w="2268" w:type="dxa"/>
            <w:noWrap/>
            <w:hideMark/>
            <w:tcPrChange w:id="166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AADA5E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 ДО</w:t>
            </w:r>
          </w:p>
        </w:tc>
      </w:tr>
      <w:tr w:rsidR="006F5B01" w:rsidRPr="001960F5" w14:paraId="17072072" w14:textId="77777777" w:rsidTr="00593658">
        <w:trPr>
          <w:trHeight w:val="300"/>
          <w:trPrChange w:id="166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68" w:author="Лариса" w:date="2020-09-02T17:55:00Z">
              <w:tcPr>
                <w:tcW w:w="709" w:type="dxa"/>
                <w:noWrap/>
              </w:tcPr>
            </w:tcPrChange>
          </w:tcPr>
          <w:p w14:paraId="38FFFF9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835" w:type="dxa"/>
            <w:noWrap/>
            <w:hideMark/>
            <w:tcPrChange w:id="166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FFC8FE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Гусейнаева Ламара Абуталибовна</w:t>
            </w:r>
          </w:p>
        </w:tc>
        <w:tc>
          <w:tcPr>
            <w:tcW w:w="4060" w:type="dxa"/>
            <w:noWrap/>
            <w:hideMark/>
            <w:tcPrChange w:id="167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72A7C0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Буйнакск, ГБПОУ РД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"ППК им. Р. Гамзатова"</w:t>
            </w:r>
          </w:p>
        </w:tc>
        <w:tc>
          <w:tcPr>
            <w:tcW w:w="2268" w:type="dxa"/>
            <w:noWrap/>
            <w:hideMark/>
            <w:tcPrChange w:id="167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3E4AE8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СПО</w:t>
            </w:r>
          </w:p>
        </w:tc>
      </w:tr>
      <w:tr w:rsidR="006F5B01" w:rsidRPr="001960F5" w14:paraId="1F9847E1" w14:textId="77777777" w:rsidTr="00593658">
        <w:trPr>
          <w:trHeight w:val="300"/>
          <w:trPrChange w:id="167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73" w:author="Лариса" w:date="2020-09-02T17:55:00Z">
              <w:tcPr>
                <w:tcW w:w="709" w:type="dxa"/>
                <w:noWrap/>
              </w:tcPr>
            </w:tcPrChange>
          </w:tcPr>
          <w:p w14:paraId="077474E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835" w:type="dxa"/>
            <w:noWrap/>
            <w:hideMark/>
            <w:tcPrChange w:id="167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9B4AFC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Гусейнова Барият Рашидовна</w:t>
            </w:r>
          </w:p>
        </w:tc>
        <w:tc>
          <w:tcPr>
            <w:tcW w:w="4060" w:type="dxa"/>
            <w:noWrap/>
            <w:hideMark/>
            <w:tcPrChange w:id="167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3C96A65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"Новокаякентская СОШ"</w:t>
            </w:r>
          </w:p>
        </w:tc>
        <w:tc>
          <w:tcPr>
            <w:tcW w:w="2268" w:type="dxa"/>
            <w:noWrap/>
            <w:hideMark/>
            <w:tcPrChange w:id="167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103888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4A68B812" w14:textId="77777777" w:rsidTr="00593658">
        <w:trPr>
          <w:trHeight w:val="300"/>
          <w:trPrChange w:id="167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78" w:author="Лариса" w:date="2020-09-02T17:55:00Z">
              <w:tcPr>
                <w:tcW w:w="709" w:type="dxa"/>
                <w:noWrap/>
              </w:tcPr>
            </w:tcPrChange>
          </w:tcPr>
          <w:p w14:paraId="300A511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835" w:type="dxa"/>
            <w:noWrap/>
            <w:hideMark/>
            <w:tcPrChange w:id="167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6D69F3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Гусейнова Фаизат Азизовна</w:t>
            </w:r>
          </w:p>
        </w:tc>
        <w:tc>
          <w:tcPr>
            <w:tcW w:w="4060" w:type="dxa"/>
            <w:noWrap/>
            <w:hideMark/>
            <w:tcPrChange w:id="168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2A737CE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Магарамкентский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"Куйсунская СОШ"</w:t>
            </w:r>
          </w:p>
        </w:tc>
        <w:tc>
          <w:tcPr>
            <w:tcW w:w="2268" w:type="dxa"/>
            <w:noWrap/>
            <w:hideMark/>
            <w:tcPrChange w:id="168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414BB7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6F5B01" w:rsidRPr="001960F5" w14:paraId="39243434" w14:textId="77777777" w:rsidTr="00593658">
        <w:trPr>
          <w:trHeight w:val="300"/>
          <w:trPrChange w:id="168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83" w:author="Лариса" w:date="2020-09-02T17:55:00Z">
              <w:tcPr>
                <w:tcW w:w="709" w:type="dxa"/>
                <w:noWrap/>
              </w:tcPr>
            </w:tcPrChange>
          </w:tcPr>
          <w:p w14:paraId="2E6A5D5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835" w:type="dxa"/>
            <w:noWrap/>
            <w:hideMark/>
            <w:tcPrChange w:id="168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18B7B1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Дабаева Патимат Курбановна</w:t>
            </w:r>
          </w:p>
        </w:tc>
        <w:tc>
          <w:tcPr>
            <w:tcW w:w="4060" w:type="dxa"/>
            <w:noWrap/>
            <w:hideMark/>
            <w:tcPrChange w:id="168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EFD1850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Акушинский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"Курьимахинская СОШ"</w:t>
            </w:r>
          </w:p>
        </w:tc>
        <w:tc>
          <w:tcPr>
            <w:tcW w:w="2268" w:type="dxa"/>
            <w:noWrap/>
            <w:hideMark/>
            <w:tcPrChange w:id="168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E9A866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1181B2B9" w14:textId="77777777" w:rsidTr="00593658">
        <w:trPr>
          <w:trHeight w:val="300"/>
          <w:trPrChange w:id="168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88" w:author="Лариса" w:date="2020-09-02T17:55:00Z">
              <w:tcPr>
                <w:tcW w:w="709" w:type="dxa"/>
                <w:noWrap/>
              </w:tcPr>
            </w:tcPrChange>
          </w:tcPr>
          <w:p w14:paraId="3CF38DA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835" w:type="dxa"/>
            <w:noWrap/>
            <w:hideMark/>
            <w:tcPrChange w:id="168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68EF71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Дадашева Ирайганат Магомедовна</w:t>
            </w:r>
          </w:p>
        </w:tc>
        <w:tc>
          <w:tcPr>
            <w:tcW w:w="4060" w:type="dxa"/>
            <w:noWrap/>
            <w:hideMark/>
            <w:tcPrChange w:id="169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5A9437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"СОШ №2"</w:t>
            </w:r>
          </w:p>
        </w:tc>
        <w:tc>
          <w:tcPr>
            <w:tcW w:w="2268" w:type="dxa"/>
            <w:noWrap/>
            <w:hideMark/>
            <w:tcPrChange w:id="169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98EACA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582AD75C" w14:textId="77777777" w:rsidTr="00593658">
        <w:trPr>
          <w:trHeight w:val="300"/>
          <w:trPrChange w:id="169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93" w:author="Лариса" w:date="2020-09-02T17:55:00Z">
              <w:tcPr>
                <w:tcW w:w="709" w:type="dxa"/>
                <w:noWrap/>
              </w:tcPr>
            </w:tcPrChange>
          </w:tcPr>
          <w:p w14:paraId="37B21DF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835" w:type="dxa"/>
            <w:noWrap/>
            <w:hideMark/>
            <w:tcPrChange w:id="169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733DCB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Дадиев Ибрагим Алиевич</w:t>
            </w:r>
          </w:p>
        </w:tc>
        <w:tc>
          <w:tcPr>
            <w:tcW w:w="4060" w:type="dxa"/>
            <w:noWrap/>
            <w:hideMark/>
            <w:tcPrChange w:id="169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BA6AEA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Новолакский р., МКОУ "Новочуртахская СОШ №1"</w:t>
            </w:r>
          </w:p>
        </w:tc>
        <w:tc>
          <w:tcPr>
            <w:tcW w:w="2268" w:type="dxa"/>
            <w:noWrap/>
            <w:hideMark/>
            <w:tcPrChange w:id="169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487C8B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истории и обществознания</w:t>
            </w:r>
          </w:p>
        </w:tc>
      </w:tr>
      <w:tr w:rsidR="006F5B01" w:rsidRPr="001960F5" w14:paraId="04259E06" w14:textId="77777777" w:rsidTr="00593658">
        <w:trPr>
          <w:trHeight w:val="300"/>
          <w:trPrChange w:id="169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698" w:author="Лариса" w:date="2020-09-02T17:55:00Z">
              <w:tcPr>
                <w:tcW w:w="709" w:type="dxa"/>
                <w:noWrap/>
              </w:tcPr>
            </w:tcPrChange>
          </w:tcPr>
          <w:p w14:paraId="7E94D2F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835" w:type="dxa"/>
            <w:noWrap/>
            <w:hideMark/>
            <w:tcPrChange w:id="169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E6D3E5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Далгатова Мумина Курбановна</w:t>
            </w:r>
          </w:p>
        </w:tc>
        <w:tc>
          <w:tcPr>
            <w:tcW w:w="4060" w:type="dxa"/>
            <w:noWrap/>
            <w:hideMark/>
            <w:tcPrChange w:id="170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FFC9074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Казбековский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"Дылымская гимназия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 Махмуда Салимгереева"</w:t>
            </w:r>
          </w:p>
        </w:tc>
        <w:tc>
          <w:tcPr>
            <w:tcW w:w="2268" w:type="dxa"/>
            <w:noWrap/>
            <w:hideMark/>
            <w:tcPrChange w:id="170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73E829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математики</w:t>
            </w:r>
          </w:p>
        </w:tc>
      </w:tr>
      <w:tr w:rsidR="006F5B01" w:rsidRPr="001960F5" w14:paraId="56EFD086" w14:textId="77777777" w:rsidTr="00593658">
        <w:trPr>
          <w:trHeight w:val="300"/>
          <w:trPrChange w:id="170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03" w:author="Лариса" w:date="2020-09-02T17:55:00Z">
              <w:tcPr>
                <w:tcW w:w="709" w:type="dxa"/>
                <w:noWrap/>
              </w:tcPr>
            </w:tcPrChange>
          </w:tcPr>
          <w:p w14:paraId="322C0F9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835" w:type="dxa"/>
            <w:noWrap/>
            <w:hideMark/>
            <w:tcPrChange w:id="170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F5FE62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Даниева Луиза Мусаевна</w:t>
            </w:r>
          </w:p>
        </w:tc>
        <w:tc>
          <w:tcPr>
            <w:tcW w:w="4060" w:type="dxa"/>
            <w:noWrap/>
            <w:hideMark/>
            <w:tcPrChange w:id="170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D0D6A7D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Сергокалинский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"Миглакасимахинская СОШ"</w:t>
            </w:r>
          </w:p>
        </w:tc>
        <w:tc>
          <w:tcPr>
            <w:tcW w:w="2268" w:type="dxa"/>
            <w:noWrap/>
            <w:hideMark/>
            <w:tcPrChange w:id="170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6BB351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0DE54DE1" w14:textId="77777777" w:rsidTr="00593658">
        <w:trPr>
          <w:trHeight w:val="300"/>
          <w:trPrChange w:id="170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08" w:author="Лариса" w:date="2020-09-02T17:55:00Z">
              <w:tcPr>
                <w:tcW w:w="709" w:type="dxa"/>
                <w:noWrap/>
              </w:tcPr>
            </w:tcPrChange>
          </w:tcPr>
          <w:p w14:paraId="491F8E7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835" w:type="dxa"/>
            <w:noWrap/>
            <w:hideMark/>
            <w:tcPrChange w:id="170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AA9CA7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Джаватов Салавутдин Абдулмеджидович</w:t>
            </w:r>
          </w:p>
        </w:tc>
        <w:tc>
          <w:tcPr>
            <w:tcW w:w="4060" w:type="dxa"/>
            <w:noWrap/>
            <w:hideMark/>
            <w:tcPrChange w:id="171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EC82F03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Кумторкалинский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МКОУ "Алмалинская СОШ"</w:t>
            </w:r>
          </w:p>
        </w:tc>
        <w:tc>
          <w:tcPr>
            <w:tcW w:w="2268" w:type="dxa"/>
            <w:noWrap/>
            <w:hideMark/>
            <w:tcPrChange w:id="171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0C0576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физической культуры</w:t>
            </w:r>
          </w:p>
        </w:tc>
      </w:tr>
      <w:tr w:rsidR="006F5B01" w:rsidRPr="001960F5" w14:paraId="5BF634E1" w14:textId="77777777" w:rsidTr="00593658">
        <w:trPr>
          <w:trHeight w:val="300"/>
          <w:trPrChange w:id="171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13" w:author="Лариса" w:date="2020-09-02T17:55:00Z">
              <w:tcPr>
                <w:tcW w:w="709" w:type="dxa"/>
                <w:noWrap/>
              </w:tcPr>
            </w:tcPrChange>
          </w:tcPr>
          <w:p w14:paraId="30E96D3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835" w:type="dxa"/>
            <w:noWrap/>
            <w:hideMark/>
            <w:tcPrChange w:id="171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60F542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Джалилова Жаминат Магомедовна</w:t>
            </w:r>
          </w:p>
        </w:tc>
        <w:tc>
          <w:tcPr>
            <w:tcW w:w="4060" w:type="dxa"/>
            <w:noWrap/>
            <w:hideMark/>
            <w:tcPrChange w:id="171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51B79F1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"Аладашская СОШ"</w:t>
            </w:r>
          </w:p>
        </w:tc>
        <w:tc>
          <w:tcPr>
            <w:tcW w:w="2268" w:type="dxa"/>
            <w:noWrap/>
            <w:hideMark/>
            <w:tcPrChange w:id="171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A21C10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2939C4A8" w14:textId="77777777" w:rsidTr="00593658">
        <w:trPr>
          <w:trHeight w:val="300"/>
          <w:trPrChange w:id="171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18" w:author="Лариса" w:date="2020-09-02T17:55:00Z">
              <w:tcPr>
                <w:tcW w:w="709" w:type="dxa"/>
                <w:noWrap/>
              </w:tcPr>
            </w:tcPrChange>
          </w:tcPr>
          <w:p w14:paraId="0F577CB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835" w:type="dxa"/>
            <w:noWrap/>
            <w:hideMark/>
            <w:tcPrChange w:id="171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A57942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Джанбулатов Абдулкадир Джанбулатович</w:t>
            </w:r>
          </w:p>
        </w:tc>
        <w:tc>
          <w:tcPr>
            <w:tcW w:w="4060" w:type="dxa"/>
            <w:noWrap/>
            <w:hideMark/>
            <w:tcPrChange w:id="172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CDB6DB0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Дахадаевский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"Иракинская ООШ"</w:t>
            </w:r>
          </w:p>
        </w:tc>
        <w:tc>
          <w:tcPr>
            <w:tcW w:w="2268" w:type="dxa"/>
            <w:noWrap/>
            <w:hideMark/>
            <w:tcPrChange w:id="172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90BEAC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географии</w:t>
            </w:r>
          </w:p>
        </w:tc>
      </w:tr>
      <w:tr w:rsidR="006F5B01" w:rsidRPr="001960F5" w14:paraId="60F5C216" w14:textId="77777777" w:rsidTr="00593658">
        <w:trPr>
          <w:trHeight w:val="300"/>
          <w:trPrChange w:id="172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23" w:author="Лариса" w:date="2020-09-02T17:55:00Z">
              <w:tcPr>
                <w:tcW w:w="709" w:type="dxa"/>
                <w:noWrap/>
              </w:tcPr>
            </w:tcPrChange>
          </w:tcPr>
          <w:p w14:paraId="283A330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835" w:type="dxa"/>
            <w:noWrap/>
            <w:hideMark/>
            <w:tcPrChange w:id="172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BC37C4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Джаруллаева Магият Гадисовна</w:t>
            </w:r>
          </w:p>
        </w:tc>
        <w:tc>
          <w:tcPr>
            <w:tcW w:w="4060" w:type="dxa"/>
            <w:noWrap/>
            <w:hideMark/>
            <w:tcPrChange w:id="172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582FA7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Магарамкентс</w:t>
            </w:r>
            <w:r w:rsidR="00563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ОУ "Детский сад "Улыбка"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Ярагказмаляр</w:t>
            </w:r>
          </w:p>
        </w:tc>
        <w:tc>
          <w:tcPr>
            <w:tcW w:w="2268" w:type="dxa"/>
            <w:noWrap/>
            <w:hideMark/>
            <w:tcPrChange w:id="172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CCEB4A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6F5B01" w:rsidRPr="001960F5" w14:paraId="4E95E0A0" w14:textId="77777777" w:rsidTr="00593658">
        <w:trPr>
          <w:trHeight w:val="300"/>
          <w:trPrChange w:id="172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28" w:author="Лариса" w:date="2020-09-02T17:55:00Z">
              <w:tcPr>
                <w:tcW w:w="709" w:type="dxa"/>
                <w:noWrap/>
              </w:tcPr>
            </w:tcPrChange>
          </w:tcPr>
          <w:p w14:paraId="4F23A82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835" w:type="dxa"/>
            <w:noWrap/>
            <w:hideMark/>
            <w:tcPrChange w:id="172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5F691B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Дибиргаджиева Мадина Магомедовна</w:t>
            </w:r>
          </w:p>
        </w:tc>
        <w:tc>
          <w:tcPr>
            <w:tcW w:w="4060" w:type="dxa"/>
            <w:noWrap/>
            <w:hideMark/>
            <w:tcPrChange w:id="173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F4035F9" w14:textId="77777777" w:rsidR="006F5B01" w:rsidRPr="001960F5" w:rsidRDefault="002B2D14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кала, МБОУ "Лицей №22"</w:t>
            </w:r>
          </w:p>
        </w:tc>
        <w:tc>
          <w:tcPr>
            <w:tcW w:w="2268" w:type="dxa"/>
            <w:noWrap/>
            <w:hideMark/>
            <w:tcPrChange w:id="173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D63894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ИЗО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черчения</w:t>
            </w:r>
          </w:p>
        </w:tc>
      </w:tr>
      <w:tr w:rsidR="006F5B01" w:rsidRPr="001960F5" w14:paraId="7904C36E" w14:textId="77777777" w:rsidTr="00593658">
        <w:trPr>
          <w:trHeight w:val="300"/>
          <w:trPrChange w:id="173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33" w:author="Лариса" w:date="2020-09-02T17:55:00Z">
              <w:tcPr>
                <w:tcW w:w="709" w:type="dxa"/>
                <w:noWrap/>
              </w:tcPr>
            </w:tcPrChange>
          </w:tcPr>
          <w:p w14:paraId="66D73BA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835" w:type="dxa"/>
            <w:noWrap/>
            <w:hideMark/>
            <w:tcPrChange w:id="173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A196F1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Дмитриенко Наталья Алексеевна</w:t>
            </w:r>
          </w:p>
        </w:tc>
        <w:tc>
          <w:tcPr>
            <w:tcW w:w="4060" w:type="dxa"/>
            <w:noWrap/>
            <w:hideMark/>
            <w:tcPrChange w:id="173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CC74F8B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Кизлярский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"Аверьяновская СОШ"</w:t>
            </w:r>
          </w:p>
        </w:tc>
        <w:tc>
          <w:tcPr>
            <w:tcW w:w="2268" w:type="dxa"/>
            <w:noWrap/>
            <w:hideMark/>
            <w:tcPrChange w:id="173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5437C4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1C5884A3" w14:textId="77777777" w:rsidTr="00593658">
        <w:trPr>
          <w:trHeight w:val="300"/>
          <w:trPrChange w:id="173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38" w:author="Лариса" w:date="2020-09-02T17:55:00Z">
              <w:tcPr>
                <w:tcW w:w="709" w:type="dxa"/>
                <w:noWrap/>
              </w:tcPr>
            </w:tcPrChange>
          </w:tcPr>
          <w:p w14:paraId="46CA3FE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835" w:type="dxa"/>
            <w:noWrap/>
            <w:hideMark/>
            <w:tcPrChange w:id="173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802855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Заирбекова Асият Абдусаламовна</w:t>
            </w:r>
          </w:p>
        </w:tc>
        <w:tc>
          <w:tcPr>
            <w:tcW w:w="4060" w:type="dxa"/>
            <w:noWrap/>
            <w:hideMark/>
            <w:tcPrChange w:id="174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3C14CB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"СОШ №12"</w:t>
            </w:r>
          </w:p>
        </w:tc>
        <w:tc>
          <w:tcPr>
            <w:tcW w:w="2268" w:type="dxa"/>
            <w:noWrap/>
            <w:hideMark/>
            <w:tcPrChange w:id="174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9A7FB1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260FA882" w14:textId="77777777" w:rsidTr="00593658">
        <w:trPr>
          <w:trHeight w:val="300"/>
          <w:trPrChange w:id="174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43" w:author="Лариса" w:date="2020-09-02T17:55:00Z">
              <w:tcPr>
                <w:tcW w:w="709" w:type="dxa"/>
                <w:noWrap/>
              </w:tcPr>
            </w:tcPrChange>
          </w:tcPr>
          <w:p w14:paraId="0AE52E8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835" w:type="dxa"/>
            <w:noWrap/>
            <w:hideMark/>
            <w:tcPrChange w:id="174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5374F5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Закарьяева Патимат Закарьяевна</w:t>
            </w:r>
          </w:p>
        </w:tc>
        <w:tc>
          <w:tcPr>
            <w:tcW w:w="4060" w:type="dxa"/>
            <w:noWrap/>
            <w:hideMark/>
            <w:tcPrChange w:id="174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5EC2D21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Цумадинский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"Агвалинская гимназия"</w:t>
            </w:r>
          </w:p>
        </w:tc>
        <w:tc>
          <w:tcPr>
            <w:tcW w:w="2268" w:type="dxa"/>
            <w:noWrap/>
            <w:hideMark/>
            <w:tcPrChange w:id="174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08C010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28D4171F" w14:textId="77777777" w:rsidTr="00593658">
        <w:trPr>
          <w:trHeight w:val="300"/>
          <w:trPrChange w:id="174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48" w:author="Лариса" w:date="2020-09-02T17:55:00Z">
              <w:tcPr>
                <w:tcW w:w="709" w:type="dxa"/>
                <w:noWrap/>
              </w:tcPr>
            </w:tcPrChange>
          </w:tcPr>
          <w:p w14:paraId="41C0439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835" w:type="dxa"/>
            <w:noWrap/>
            <w:hideMark/>
            <w:tcPrChange w:id="174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7EDD2D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Зубаилова Мариям Мурадхановна</w:t>
            </w:r>
          </w:p>
        </w:tc>
        <w:tc>
          <w:tcPr>
            <w:tcW w:w="4060" w:type="dxa"/>
            <w:noWrap/>
            <w:hideMark/>
            <w:tcPrChange w:id="175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9BD8965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Кайтагский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"Маджалис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 СОШ 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 Темирханова Э.Д."</w:t>
            </w:r>
          </w:p>
        </w:tc>
        <w:tc>
          <w:tcPr>
            <w:tcW w:w="2268" w:type="dxa"/>
            <w:noWrap/>
            <w:hideMark/>
            <w:tcPrChange w:id="175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74CCFF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языка и литературы</w:t>
            </w:r>
          </w:p>
        </w:tc>
      </w:tr>
      <w:tr w:rsidR="006F5B01" w:rsidRPr="001960F5" w14:paraId="6423B63A" w14:textId="77777777" w:rsidTr="00593658">
        <w:trPr>
          <w:trHeight w:val="300"/>
          <w:trPrChange w:id="175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53" w:author="Лариса" w:date="2020-09-02T17:55:00Z">
              <w:tcPr>
                <w:tcW w:w="709" w:type="dxa"/>
                <w:noWrap/>
              </w:tcPr>
            </w:tcPrChange>
          </w:tcPr>
          <w:p w14:paraId="6B87BD8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835" w:type="dxa"/>
            <w:noWrap/>
            <w:hideMark/>
            <w:tcPrChange w:id="175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17FBA6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Зульфугарова Саида Фаизовна</w:t>
            </w:r>
          </w:p>
        </w:tc>
        <w:tc>
          <w:tcPr>
            <w:tcW w:w="4060" w:type="dxa"/>
            <w:noWrap/>
            <w:hideMark/>
            <w:tcPrChange w:id="175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C1E650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"Многопрофильная гимназия №56"</w:t>
            </w:r>
          </w:p>
        </w:tc>
        <w:tc>
          <w:tcPr>
            <w:tcW w:w="2268" w:type="dxa"/>
            <w:noWrap/>
            <w:hideMark/>
            <w:tcPrChange w:id="175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51650B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02819F2B" w14:textId="77777777" w:rsidTr="00593658">
        <w:trPr>
          <w:trHeight w:val="300"/>
          <w:trPrChange w:id="175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58" w:author="Лариса" w:date="2020-09-02T17:55:00Z">
              <w:tcPr>
                <w:tcW w:w="709" w:type="dxa"/>
                <w:noWrap/>
              </w:tcPr>
            </w:tcPrChange>
          </w:tcPr>
          <w:p w14:paraId="4912B3E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835" w:type="dxa"/>
            <w:noWrap/>
            <w:hideMark/>
            <w:tcPrChange w:id="175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D8D514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Зухрабова Людмила Гаджимагомедовна</w:t>
            </w:r>
          </w:p>
        </w:tc>
        <w:tc>
          <w:tcPr>
            <w:tcW w:w="4060" w:type="dxa"/>
            <w:noWrap/>
            <w:hideMark/>
            <w:tcPrChange w:id="176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174FEB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МБОУ "СОШ №2"</w:t>
            </w:r>
          </w:p>
        </w:tc>
        <w:tc>
          <w:tcPr>
            <w:tcW w:w="2268" w:type="dxa"/>
            <w:noWrap/>
            <w:hideMark/>
            <w:tcPrChange w:id="176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05D9DF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17EF8CD8" w14:textId="77777777" w:rsidTr="00593658">
        <w:trPr>
          <w:trHeight w:val="300"/>
          <w:trPrChange w:id="176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63" w:author="Лариса" w:date="2020-09-02T17:55:00Z">
              <w:tcPr>
                <w:tcW w:w="709" w:type="dxa"/>
                <w:noWrap/>
              </w:tcPr>
            </w:tcPrChange>
          </w:tcPr>
          <w:p w14:paraId="41C3DBF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835" w:type="dxa"/>
            <w:noWrap/>
            <w:hideMark/>
            <w:tcPrChange w:id="176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1DA2DB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Ибрагимбекова Сайгат Гаджимурадовна</w:t>
            </w:r>
          </w:p>
        </w:tc>
        <w:tc>
          <w:tcPr>
            <w:tcW w:w="4060" w:type="dxa"/>
            <w:noWrap/>
            <w:hideMark/>
            <w:tcPrChange w:id="176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A185237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Дахадаевский р-н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МКОУ "Уркарахский многопрофильный лицей им. Г.Г. Алисултанова"</w:t>
            </w:r>
          </w:p>
        </w:tc>
        <w:tc>
          <w:tcPr>
            <w:tcW w:w="2268" w:type="dxa"/>
            <w:noWrap/>
            <w:hideMark/>
            <w:tcPrChange w:id="176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217038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физики</w:t>
            </w:r>
          </w:p>
        </w:tc>
      </w:tr>
      <w:tr w:rsidR="006F5B01" w:rsidRPr="001960F5" w14:paraId="5483BE2A" w14:textId="77777777" w:rsidTr="00593658">
        <w:trPr>
          <w:trHeight w:val="300"/>
          <w:trPrChange w:id="176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68" w:author="Лариса" w:date="2020-09-02T17:55:00Z">
              <w:tcPr>
                <w:tcW w:w="709" w:type="dxa"/>
                <w:noWrap/>
              </w:tcPr>
            </w:tcPrChange>
          </w:tcPr>
          <w:p w14:paraId="5BFAE76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835" w:type="dxa"/>
            <w:noWrap/>
            <w:hideMark/>
            <w:tcPrChange w:id="176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38D19D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 Абдул Эмирасланович</w:t>
            </w:r>
          </w:p>
        </w:tc>
        <w:tc>
          <w:tcPr>
            <w:tcW w:w="4060" w:type="dxa"/>
            <w:noWrap/>
            <w:hideMark/>
            <w:tcPrChange w:id="177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7250D66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"Аладашская СОШ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сад"</w:t>
            </w:r>
          </w:p>
        </w:tc>
        <w:tc>
          <w:tcPr>
            <w:tcW w:w="2268" w:type="dxa"/>
            <w:noWrap/>
            <w:hideMark/>
            <w:tcPrChange w:id="177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37FAFB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географии</w:t>
            </w:r>
          </w:p>
        </w:tc>
      </w:tr>
      <w:tr w:rsidR="006F5B01" w:rsidRPr="001960F5" w14:paraId="761FB67A" w14:textId="77777777" w:rsidTr="00593658">
        <w:trPr>
          <w:trHeight w:val="300"/>
          <w:trPrChange w:id="177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73" w:author="Лариса" w:date="2020-09-02T17:55:00Z">
              <w:tcPr>
                <w:tcW w:w="709" w:type="dxa"/>
                <w:noWrap/>
              </w:tcPr>
            </w:tcPrChange>
          </w:tcPr>
          <w:p w14:paraId="5D23392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35" w:type="dxa"/>
            <w:noWrap/>
            <w:hideMark/>
            <w:tcPrChange w:id="177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B55977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 Магомедсаид Ибрагимович</w:t>
            </w:r>
          </w:p>
        </w:tc>
        <w:tc>
          <w:tcPr>
            <w:tcW w:w="4060" w:type="dxa"/>
            <w:noWrap/>
            <w:hideMark/>
            <w:tcPrChange w:id="177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D9F9BF3" w14:textId="77777777" w:rsidR="006F5B01" w:rsidRPr="001960F5" w:rsidRDefault="002B2D14" w:rsidP="002B2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Махачкала, ГКОУ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"РЦДОДИ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268" w:type="dxa"/>
            <w:noWrap/>
            <w:hideMark/>
            <w:tcPrChange w:id="177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F2E813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истории</w:t>
            </w:r>
          </w:p>
        </w:tc>
      </w:tr>
      <w:tr w:rsidR="006F5B01" w:rsidRPr="007D2414" w14:paraId="23B701AB" w14:textId="77777777" w:rsidTr="00593658">
        <w:trPr>
          <w:trHeight w:val="300"/>
          <w:trPrChange w:id="177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78" w:author="Лариса" w:date="2020-09-02T17:55:00Z">
              <w:tcPr>
                <w:tcW w:w="709" w:type="dxa"/>
                <w:noWrap/>
              </w:tcPr>
            </w:tcPrChange>
          </w:tcPr>
          <w:p w14:paraId="39A85990" w14:textId="77777777" w:rsidR="006F5B01" w:rsidRPr="000B206F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835" w:type="dxa"/>
            <w:noWrap/>
            <w:hideMark/>
            <w:tcPrChange w:id="177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A80AAE1" w14:textId="77777777" w:rsidR="006F5B01" w:rsidRPr="000B206F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Ибрагимова Айна Алавединовна</w:t>
            </w:r>
          </w:p>
        </w:tc>
        <w:tc>
          <w:tcPr>
            <w:tcW w:w="4060" w:type="dxa"/>
            <w:noWrap/>
            <w:hideMark/>
            <w:tcPrChange w:id="178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5282ABF" w14:textId="77777777" w:rsidR="006F5B01" w:rsidRPr="000B206F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Бабаюртовский р-н</w:t>
            </w:r>
            <w:r w:rsidR="006F5B01" w:rsidRPr="000B2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"Хамама</w:t>
            </w:r>
            <w:r w:rsidR="00A00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F5B01" w:rsidRPr="000B2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юртовская СОШ №2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</w:t>
            </w:r>
            <w:r w:rsidR="006F5B01" w:rsidRPr="000B2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0B2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Хизриева З.Х"</w:t>
            </w:r>
          </w:p>
        </w:tc>
        <w:tc>
          <w:tcPr>
            <w:tcW w:w="2268" w:type="dxa"/>
            <w:noWrap/>
            <w:hideMark/>
            <w:tcPrChange w:id="178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0FC8CEB" w14:textId="77777777" w:rsidR="006F5B01" w:rsidRPr="000B206F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6F5B01" w:rsidRPr="001960F5" w14:paraId="69AA9175" w14:textId="77777777" w:rsidTr="00593658">
        <w:trPr>
          <w:trHeight w:val="300"/>
          <w:trPrChange w:id="178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83" w:author="Лариса" w:date="2020-09-02T17:55:00Z">
              <w:tcPr>
                <w:tcW w:w="709" w:type="dxa"/>
                <w:noWrap/>
              </w:tcPr>
            </w:tcPrChange>
          </w:tcPr>
          <w:p w14:paraId="3EC7BEF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835" w:type="dxa"/>
            <w:noWrap/>
            <w:hideMark/>
            <w:tcPrChange w:id="178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FF6966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Ибрагимова Амалия Абдулнуровна</w:t>
            </w:r>
          </w:p>
        </w:tc>
        <w:tc>
          <w:tcPr>
            <w:tcW w:w="4060" w:type="dxa"/>
            <w:noWrap/>
            <w:hideMark/>
            <w:tcPrChange w:id="178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1F5950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"СОШ №26"</w:t>
            </w:r>
          </w:p>
        </w:tc>
        <w:tc>
          <w:tcPr>
            <w:tcW w:w="2268" w:type="dxa"/>
            <w:noWrap/>
            <w:hideMark/>
            <w:tcPrChange w:id="178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5625D8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биологии</w:t>
            </w:r>
          </w:p>
        </w:tc>
      </w:tr>
      <w:tr w:rsidR="006F5B01" w:rsidRPr="001960F5" w14:paraId="58890918" w14:textId="77777777" w:rsidTr="00593658">
        <w:trPr>
          <w:trHeight w:val="300"/>
          <w:trPrChange w:id="178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88" w:author="Лариса" w:date="2020-09-02T17:55:00Z">
              <w:tcPr>
                <w:tcW w:w="709" w:type="dxa"/>
                <w:noWrap/>
              </w:tcPr>
            </w:tcPrChange>
          </w:tcPr>
          <w:p w14:paraId="4F9B13B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835" w:type="dxa"/>
            <w:noWrap/>
            <w:hideMark/>
            <w:tcPrChange w:id="178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B4F2D2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Ибрагимова Гульнара Рамазановна</w:t>
            </w:r>
          </w:p>
        </w:tc>
        <w:tc>
          <w:tcPr>
            <w:tcW w:w="4060" w:type="dxa"/>
            <w:noWrap/>
            <w:hideMark/>
            <w:tcPrChange w:id="179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7838E9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"Многопрофильный лицей №5"</w:t>
            </w:r>
          </w:p>
        </w:tc>
        <w:tc>
          <w:tcPr>
            <w:tcW w:w="2268" w:type="dxa"/>
            <w:noWrap/>
            <w:hideMark/>
            <w:tcPrChange w:id="179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D037415" w14:textId="77777777" w:rsidR="006F5B01" w:rsidRPr="001960F5" w:rsidRDefault="00E46722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учитель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психологии и биологии</w:t>
            </w:r>
          </w:p>
        </w:tc>
      </w:tr>
      <w:tr w:rsidR="006F5B01" w:rsidRPr="001960F5" w14:paraId="1151EC09" w14:textId="77777777" w:rsidTr="00593658">
        <w:trPr>
          <w:trHeight w:val="300"/>
          <w:trPrChange w:id="179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93" w:author="Лариса" w:date="2020-09-02T17:55:00Z">
              <w:tcPr>
                <w:tcW w:w="709" w:type="dxa"/>
                <w:noWrap/>
              </w:tcPr>
            </w:tcPrChange>
          </w:tcPr>
          <w:p w14:paraId="1C2EB1C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835" w:type="dxa"/>
            <w:noWrap/>
            <w:hideMark/>
            <w:tcPrChange w:id="179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667649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Ибрагимова Зульфия Сулеймангаджиевна</w:t>
            </w:r>
          </w:p>
        </w:tc>
        <w:tc>
          <w:tcPr>
            <w:tcW w:w="4060" w:type="dxa"/>
            <w:noWrap/>
            <w:hideMark/>
            <w:tcPrChange w:id="179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78A6593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Левашинский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"Левашинская СОШ №2"</w:t>
            </w:r>
          </w:p>
        </w:tc>
        <w:tc>
          <w:tcPr>
            <w:tcW w:w="2268" w:type="dxa"/>
            <w:noWrap/>
            <w:hideMark/>
            <w:tcPrChange w:id="179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36769C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математики</w:t>
            </w:r>
          </w:p>
        </w:tc>
      </w:tr>
      <w:tr w:rsidR="006F5B01" w:rsidRPr="001960F5" w14:paraId="4A335CE5" w14:textId="77777777" w:rsidTr="00593658">
        <w:trPr>
          <w:trHeight w:val="300"/>
          <w:trPrChange w:id="179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798" w:author="Лариса" w:date="2020-09-02T17:55:00Z">
              <w:tcPr>
                <w:tcW w:w="709" w:type="dxa"/>
                <w:noWrap/>
              </w:tcPr>
            </w:tcPrChange>
          </w:tcPr>
          <w:p w14:paraId="0ED8C89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835" w:type="dxa"/>
            <w:noWrap/>
            <w:hideMark/>
            <w:tcPrChange w:id="179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D94595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Ибрагимова Сапият Гераевна</w:t>
            </w:r>
          </w:p>
        </w:tc>
        <w:tc>
          <w:tcPr>
            <w:tcW w:w="4060" w:type="dxa"/>
            <w:noWrap/>
            <w:hideMark/>
            <w:tcPrChange w:id="180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F335A0F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Ахвахский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МБОУ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"Тад-Магитлинская СОШ"</w:t>
            </w:r>
          </w:p>
        </w:tc>
        <w:tc>
          <w:tcPr>
            <w:tcW w:w="2268" w:type="dxa"/>
            <w:noWrap/>
            <w:hideMark/>
            <w:tcPrChange w:id="180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012BEE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языка и литературы</w:t>
            </w:r>
          </w:p>
        </w:tc>
      </w:tr>
      <w:tr w:rsidR="006F5B01" w:rsidRPr="001960F5" w14:paraId="13E728FD" w14:textId="77777777" w:rsidTr="00593658">
        <w:trPr>
          <w:trHeight w:val="300"/>
          <w:trPrChange w:id="180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03" w:author="Лариса" w:date="2020-09-02T17:55:00Z">
              <w:tcPr>
                <w:tcW w:w="709" w:type="dxa"/>
                <w:noWrap/>
              </w:tcPr>
            </w:tcPrChange>
          </w:tcPr>
          <w:p w14:paraId="2F7F8C0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835" w:type="dxa"/>
            <w:noWrap/>
            <w:hideMark/>
            <w:tcPrChange w:id="180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B2B529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Ибрагимова Фатимат Мурадагаевна</w:t>
            </w:r>
          </w:p>
        </w:tc>
        <w:tc>
          <w:tcPr>
            <w:tcW w:w="4060" w:type="dxa"/>
            <w:noWrap/>
            <w:hideMark/>
            <w:tcPrChange w:id="180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80C3C3A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"Аладашская СОШ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сад"</w:t>
            </w:r>
          </w:p>
        </w:tc>
        <w:tc>
          <w:tcPr>
            <w:tcW w:w="2268" w:type="dxa"/>
            <w:noWrap/>
            <w:hideMark/>
            <w:tcPrChange w:id="180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86F60F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химии</w:t>
            </w:r>
          </w:p>
        </w:tc>
      </w:tr>
      <w:tr w:rsidR="006F5B01" w:rsidRPr="001960F5" w14:paraId="153969B3" w14:textId="77777777" w:rsidTr="00593658">
        <w:trPr>
          <w:trHeight w:val="300"/>
          <w:trPrChange w:id="180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08" w:author="Лариса" w:date="2020-09-02T17:55:00Z">
              <w:tcPr>
                <w:tcW w:w="709" w:type="dxa"/>
                <w:noWrap/>
              </w:tcPr>
            </w:tcPrChange>
          </w:tcPr>
          <w:p w14:paraId="261C3C2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835" w:type="dxa"/>
            <w:noWrap/>
            <w:hideMark/>
            <w:tcPrChange w:id="180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43CF15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Ибрагимханова Зухрижат Саидахмедовна</w:t>
            </w:r>
          </w:p>
        </w:tc>
        <w:tc>
          <w:tcPr>
            <w:tcW w:w="4060" w:type="dxa"/>
            <w:noWrap/>
            <w:hideMark/>
            <w:tcPrChange w:id="181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102BD5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Буйнакск, ГБПОУ РД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"ППК им. Р. Гамзатова"</w:t>
            </w:r>
          </w:p>
        </w:tc>
        <w:tc>
          <w:tcPr>
            <w:tcW w:w="2268" w:type="dxa"/>
            <w:noWrap/>
            <w:hideMark/>
            <w:tcPrChange w:id="181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1278C2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СПО</w:t>
            </w:r>
          </w:p>
        </w:tc>
      </w:tr>
      <w:tr w:rsidR="006F5B01" w:rsidRPr="001960F5" w14:paraId="4C3405E9" w14:textId="77777777" w:rsidTr="00593658">
        <w:trPr>
          <w:trHeight w:val="300"/>
          <w:trPrChange w:id="181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13" w:author="Лариса" w:date="2020-09-02T17:55:00Z">
              <w:tcPr>
                <w:tcW w:w="709" w:type="dxa"/>
                <w:noWrap/>
              </w:tcPr>
            </w:tcPrChange>
          </w:tcPr>
          <w:p w14:paraId="5698B94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835" w:type="dxa"/>
            <w:noWrap/>
            <w:hideMark/>
            <w:tcPrChange w:id="181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C092DB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Иванова Валентина Витальевна</w:t>
            </w:r>
          </w:p>
        </w:tc>
        <w:tc>
          <w:tcPr>
            <w:tcW w:w="4060" w:type="dxa"/>
            <w:noWrap/>
            <w:hideMark/>
            <w:tcPrChange w:id="181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72C8E0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"Многопрофильный лицей №5"</w:t>
            </w:r>
          </w:p>
        </w:tc>
        <w:tc>
          <w:tcPr>
            <w:tcW w:w="2268" w:type="dxa"/>
            <w:noWrap/>
            <w:hideMark/>
            <w:tcPrChange w:id="181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352026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истории и обществознания</w:t>
            </w:r>
          </w:p>
        </w:tc>
      </w:tr>
      <w:tr w:rsidR="006F5B01" w:rsidRPr="001960F5" w14:paraId="1E36BE94" w14:textId="77777777" w:rsidTr="00593658">
        <w:trPr>
          <w:trHeight w:val="300"/>
          <w:trPrChange w:id="181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18" w:author="Лариса" w:date="2020-09-02T17:55:00Z">
              <w:tcPr>
                <w:tcW w:w="709" w:type="dxa"/>
                <w:noWrap/>
              </w:tcPr>
            </w:tcPrChange>
          </w:tcPr>
          <w:p w14:paraId="02D38E3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835" w:type="dxa"/>
            <w:noWrap/>
            <w:hideMark/>
            <w:tcPrChange w:id="181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903B44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Идрисова Патимат Магомедовна</w:t>
            </w:r>
          </w:p>
        </w:tc>
        <w:tc>
          <w:tcPr>
            <w:tcW w:w="4060" w:type="dxa"/>
            <w:noWrap/>
            <w:hideMark/>
            <w:tcPrChange w:id="182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E2757D7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Гергебильский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МКДОУ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"Детский сад "Ромашка"</w:t>
            </w:r>
          </w:p>
        </w:tc>
        <w:tc>
          <w:tcPr>
            <w:tcW w:w="2268" w:type="dxa"/>
            <w:noWrap/>
            <w:hideMark/>
            <w:tcPrChange w:id="182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661BA5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атель </w:t>
            </w:r>
          </w:p>
        </w:tc>
      </w:tr>
      <w:tr w:rsidR="006F5B01" w:rsidRPr="001960F5" w14:paraId="2602539A" w14:textId="77777777" w:rsidTr="00593658">
        <w:trPr>
          <w:trHeight w:val="300"/>
          <w:trPrChange w:id="182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23" w:author="Лариса" w:date="2020-09-02T17:55:00Z">
              <w:tcPr>
                <w:tcW w:w="709" w:type="dxa"/>
                <w:noWrap/>
              </w:tcPr>
            </w:tcPrChange>
          </w:tcPr>
          <w:p w14:paraId="3539E9F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835" w:type="dxa"/>
            <w:noWrap/>
            <w:hideMark/>
            <w:tcPrChange w:id="182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9D0828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Инусова Патина Магомедовна</w:t>
            </w:r>
          </w:p>
        </w:tc>
        <w:tc>
          <w:tcPr>
            <w:tcW w:w="4060" w:type="dxa"/>
            <w:noWrap/>
            <w:hideMark/>
            <w:tcPrChange w:id="182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F2CC69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Шамиль</w:t>
            </w:r>
            <w:r w:rsidR="00563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 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"Тидибская СОШ"</w:t>
            </w:r>
          </w:p>
        </w:tc>
        <w:tc>
          <w:tcPr>
            <w:tcW w:w="2268" w:type="dxa"/>
            <w:noWrap/>
            <w:hideMark/>
            <w:tcPrChange w:id="182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3CC771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43C3CF10" w14:textId="77777777" w:rsidTr="00593658">
        <w:trPr>
          <w:trHeight w:val="300"/>
          <w:trPrChange w:id="182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28" w:author="Лариса" w:date="2020-09-02T17:55:00Z">
              <w:tcPr>
                <w:tcW w:w="709" w:type="dxa"/>
                <w:noWrap/>
              </w:tcPr>
            </w:tcPrChange>
          </w:tcPr>
          <w:p w14:paraId="424DFA0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835" w:type="dxa"/>
            <w:noWrap/>
            <w:hideMark/>
            <w:tcPrChange w:id="182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47E02D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Исаева Заира Магомедазизовна</w:t>
            </w:r>
          </w:p>
        </w:tc>
        <w:tc>
          <w:tcPr>
            <w:tcW w:w="4060" w:type="dxa"/>
            <w:noWrap/>
            <w:hideMark/>
            <w:tcPrChange w:id="183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14098BA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Казбековский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"Хубарская СОШ"</w:t>
            </w:r>
          </w:p>
        </w:tc>
        <w:tc>
          <w:tcPr>
            <w:tcW w:w="2268" w:type="dxa"/>
            <w:noWrap/>
            <w:hideMark/>
            <w:tcPrChange w:id="183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62FD32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языка и литературы</w:t>
            </w:r>
          </w:p>
        </w:tc>
      </w:tr>
      <w:tr w:rsidR="006F5B01" w:rsidRPr="001960F5" w14:paraId="25778CF9" w14:textId="77777777" w:rsidTr="00593658">
        <w:trPr>
          <w:trHeight w:val="300"/>
          <w:trPrChange w:id="183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33" w:author="Лариса" w:date="2020-09-02T17:55:00Z">
              <w:tcPr>
                <w:tcW w:w="709" w:type="dxa"/>
                <w:noWrap/>
              </w:tcPr>
            </w:tcPrChange>
          </w:tcPr>
          <w:p w14:paraId="49EB817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835" w:type="dxa"/>
            <w:noWrap/>
            <w:hideMark/>
            <w:tcPrChange w:id="183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AD368B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Исаева Патимат Бурганитдиновна</w:t>
            </w:r>
          </w:p>
        </w:tc>
        <w:tc>
          <w:tcPr>
            <w:tcW w:w="4060" w:type="dxa"/>
            <w:noWrap/>
            <w:hideMark/>
            <w:tcPrChange w:id="183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B65C35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Махачкала, МБДОУ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"Детский сад №3"</w:t>
            </w:r>
          </w:p>
        </w:tc>
        <w:tc>
          <w:tcPr>
            <w:tcW w:w="2268" w:type="dxa"/>
            <w:noWrap/>
            <w:hideMark/>
            <w:tcPrChange w:id="183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A03F91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6F5B01" w:rsidRPr="001960F5" w14:paraId="62AA5E81" w14:textId="77777777" w:rsidTr="00593658">
        <w:trPr>
          <w:trHeight w:val="300"/>
          <w:trPrChange w:id="183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38" w:author="Лариса" w:date="2020-09-02T17:55:00Z">
              <w:tcPr>
                <w:tcW w:w="709" w:type="dxa"/>
                <w:noWrap/>
              </w:tcPr>
            </w:tcPrChange>
          </w:tcPr>
          <w:p w14:paraId="7667E6F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835" w:type="dxa"/>
            <w:noWrap/>
            <w:hideMark/>
            <w:tcPrChange w:id="183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B14D95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Исакова Зарема Магомедовна</w:t>
            </w:r>
          </w:p>
        </w:tc>
        <w:tc>
          <w:tcPr>
            <w:tcW w:w="4060" w:type="dxa"/>
            <w:noWrap/>
            <w:hideMark/>
            <w:tcPrChange w:id="184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9E2B440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Кизлярский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"Александрийская СОШ"</w:t>
            </w:r>
          </w:p>
        </w:tc>
        <w:tc>
          <w:tcPr>
            <w:tcW w:w="2268" w:type="dxa"/>
            <w:noWrap/>
            <w:hideMark/>
            <w:tcPrChange w:id="184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929C65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2006A924" w14:textId="77777777" w:rsidTr="00593658">
        <w:trPr>
          <w:trHeight w:val="300"/>
          <w:trPrChange w:id="184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43" w:author="Лариса" w:date="2020-09-02T17:55:00Z">
              <w:tcPr>
                <w:tcW w:w="709" w:type="dxa"/>
                <w:noWrap/>
              </w:tcPr>
            </w:tcPrChange>
          </w:tcPr>
          <w:p w14:paraId="3CF85A7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835" w:type="dxa"/>
            <w:noWrap/>
            <w:hideMark/>
            <w:tcPrChange w:id="184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EB3A51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Исинова Адият Агаховна</w:t>
            </w:r>
          </w:p>
        </w:tc>
        <w:tc>
          <w:tcPr>
            <w:tcW w:w="4060" w:type="dxa"/>
            <w:noWrap/>
            <w:hideMark/>
            <w:tcPrChange w:id="184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CD1CBC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Кизляр, МКОУ "СОШ №9"</w:t>
            </w:r>
          </w:p>
        </w:tc>
        <w:tc>
          <w:tcPr>
            <w:tcW w:w="2268" w:type="dxa"/>
            <w:noWrap/>
            <w:hideMark/>
            <w:tcPrChange w:id="184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783A2B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</w:tr>
      <w:tr w:rsidR="006F5B01" w:rsidRPr="001960F5" w14:paraId="35E95415" w14:textId="77777777" w:rsidTr="00593658">
        <w:trPr>
          <w:trHeight w:val="300"/>
          <w:trPrChange w:id="184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48" w:author="Лариса" w:date="2020-09-02T17:55:00Z">
              <w:tcPr>
                <w:tcW w:w="709" w:type="dxa"/>
                <w:noWrap/>
              </w:tcPr>
            </w:tcPrChange>
          </w:tcPr>
          <w:p w14:paraId="3A938F5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835" w:type="dxa"/>
            <w:noWrap/>
            <w:hideMark/>
            <w:tcPrChange w:id="184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9EDC39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Исмаилова Джамиля Магомедовна</w:t>
            </w:r>
          </w:p>
        </w:tc>
        <w:tc>
          <w:tcPr>
            <w:tcW w:w="4060" w:type="dxa"/>
            <w:noWrap/>
            <w:hideMark/>
            <w:tcPrChange w:id="185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175FF7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г.Махачкала , ГБУДО РД  "ДЮА"</w:t>
            </w:r>
          </w:p>
        </w:tc>
        <w:tc>
          <w:tcPr>
            <w:tcW w:w="2268" w:type="dxa"/>
            <w:noWrap/>
            <w:hideMark/>
            <w:tcPrChange w:id="185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6D5DF6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 ДО</w:t>
            </w:r>
          </w:p>
        </w:tc>
      </w:tr>
      <w:tr w:rsidR="006F5B01" w:rsidRPr="001960F5" w14:paraId="3AC53FAF" w14:textId="77777777" w:rsidTr="00593658">
        <w:trPr>
          <w:trHeight w:val="300"/>
          <w:trPrChange w:id="185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53" w:author="Лариса" w:date="2020-09-02T17:55:00Z">
              <w:tcPr>
                <w:tcW w:w="709" w:type="dxa"/>
                <w:noWrap/>
              </w:tcPr>
            </w:tcPrChange>
          </w:tcPr>
          <w:p w14:paraId="534B6A4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835" w:type="dxa"/>
            <w:noWrap/>
            <w:hideMark/>
            <w:tcPrChange w:id="185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F398FB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Исраилова Марина Алимпашаевна</w:t>
            </w:r>
          </w:p>
        </w:tc>
        <w:tc>
          <w:tcPr>
            <w:tcW w:w="4060" w:type="dxa"/>
            <w:noWrap/>
            <w:hideMark/>
            <w:tcPrChange w:id="185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E4B62D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ГКОУ РД "Спортшкола-интернат"</w:t>
            </w:r>
          </w:p>
        </w:tc>
        <w:tc>
          <w:tcPr>
            <w:tcW w:w="2268" w:type="dxa"/>
            <w:noWrap/>
            <w:hideMark/>
            <w:tcPrChange w:id="185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D1B48D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географии</w:t>
            </w:r>
          </w:p>
        </w:tc>
      </w:tr>
      <w:tr w:rsidR="006F5B01" w:rsidRPr="001960F5" w14:paraId="17B8669C" w14:textId="77777777" w:rsidTr="00593658">
        <w:trPr>
          <w:trHeight w:val="300"/>
          <w:trPrChange w:id="185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58" w:author="Лариса" w:date="2020-09-02T17:55:00Z">
              <w:tcPr>
                <w:tcW w:w="709" w:type="dxa"/>
                <w:noWrap/>
              </w:tcPr>
            </w:tcPrChange>
          </w:tcPr>
          <w:p w14:paraId="3C28FA8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835" w:type="dxa"/>
            <w:noWrap/>
            <w:hideMark/>
            <w:tcPrChange w:id="185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B202B1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Исрапилова Хадижат Исрапиловна</w:t>
            </w:r>
          </w:p>
        </w:tc>
        <w:tc>
          <w:tcPr>
            <w:tcW w:w="4060" w:type="dxa"/>
            <w:noWrap/>
            <w:hideMark/>
            <w:tcPrChange w:id="186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C210816" w14:textId="77777777" w:rsidR="006F5B01" w:rsidRPr="001960F5" w:rsidRDefault="00A0030E" w:rsidP="005F3776">
            <w:pPr>
              <w:ind w:right="-1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563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ергебильский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"Аймакинская СОШ им. Шамиля</w:t>
            </w:r>
            <w:r w:rsidR="005F3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Л.З."</w:t>
            </w:r>
          </w:p>
        </w:tc>
        <w:tc>
          <w:tcPr>
            <w:tcW w:w="2268" w:type="dxa"/>
            <w:noWrap/>
            <w:hideMark/>
            <w:tcPrChange w:id="186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A4016D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географии</w:t>
            </w:r>
          </w:p>
        </w:tc>
      </w:tr>
      <w:tr w:rsidR="006F5B01" w:rsidRPr="001960F5" w14:paraId="5D1AC77C" w14:textId="77777777" w:rsidTr="00593658">
        <w:trPr>
          <w:trHeight w:val="300"/>
          <w:trPrChange w:id="186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63" w:author="Лариса" w:date="2020-09-02T17:55:00Z">
              <w:tcPr>
                <w:tcW w:w="709" w:type="dxa"/>
                <w:noWrap/>
              </w:tcPr>
            </w:tcPrChange>
          </w:tcPr>
          <w:p w14:paraId="18452CD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835" w:type="dxa"/>
            <w:noWrap/>
            <w:hideMark/>
            <w:tcPrChange w:id="186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0D6EAF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Кадимова Шамсият Дадашевна</w:t>
            </w:r>
          </w:p>
        </w:tc>
        <w:tc>
          <w:tcPr>
            <w:tcW w:w="4060" w:type="dxa"/>
            <w:noWrap/>
            <w:hideMark/>
            <w:tcPrChange w:id="186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0019113" w14:textId="77777777" w:rsidR="006F5B01" w:rsidRPr="001960F5" w:rsidRDefault="002B2D14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</w:t>
            </w:r>
            <w:r w:rsidR="00563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"Касумкентская СОШ №1"</w:t>
            </w:r>
          </w:p>
        </w:tc>
        <w:tc>
          <w:tcPr>
            <w:tcW w:w="2268" w:type="dxa"/>
            <w:noWrap/>
            <w:hideMark/>
            <w:tcPrChange w:id="186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727635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2612A916" w14:textId="77777777" w:rsidTr="00593658">
        <w:trPr>
          <w:trHeight w:val="300"/>
          <w:trPrChange w:id="186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68" w:author="Лариса" w:date="2020-09-02T17:55:00Z">
              <w:tcPr>
                <w:tcW w:w="709" w:type="dxa"/>
                <w:noWrap/>
              </w:tcPr>
            </w:tcPrChange>
          </w:tcPr>
          <w:p w14:paraId="6763D9C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835" w:type="dxa"/>
            <w:noWrap/>
            <w:hideMark/>
            <w:tcPrChange w:id="186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CA7940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Кадырова Асият Ахмедовна</w:t>
            </w:r>
          </w:p>
        </w:tc>
        <w:tc>
          <w:tcPr>
            <w:tcW w:w="4060" w:type="dxa"/>
            <w:noWrap/>
            <w:hideMark/>
            <w:tcPrChange w:id="187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3E74C87" w14:textId="77777777" w:rsidR="006F5B01" w:rsidRPr="001960F5" w:rsidRDefault="005631AF" w:rsidP="005F3776">
            <w:pPr>
              <w:ind w:right="-1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Бабаюртовский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"Люксембургский агротехнологический лицей им. Шихсаидова</w:t>
            </w:r>
            <w:r w:rsidR="002B2D14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268" w:type="dxa"/>
            <w:noWrap/>
            <w:hideMark/>
            <w:tcPrChange w:id="187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B6FAB7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английского языка</w:t>
            </w:r>
          </w:p>
        </w:tc>
      </w:tr>
      <w:tr w:rsidR="006F5B01" w:rsidRPr="001960F5" w14:paraId="7906E331" w14:textId="77777777" w:rsidTr="00593658">
        <w:trPr>
          <w:trHeight w:val="300"/>
          <w:trPrChange w:id="187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73" w:author="Лариса" w:date="2020-09-02T17:55:00Z">
              <w:tcPr>
                <w:tcW w:w="709" w:type="dxa"/>
                <w:noWrap/>
              </w:tcPr>
            </w:tcPrChange>
          </w:tcPr>
          <w:p w14:paraId="34ED803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835" w:type="dxa"/>
            <w:noWrap/>
            <w:hideMark/>
            <w:tcPrChange w:id="187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65BB16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Кадырова Нажабат Исаевна</w:t>
            </w:r>
          </w:p>
        </w:tc>
        <w:tc>
          <w:tcPr>
            <w:tcW w:w="4060" w:type="dxa"/>
            <w:noWrap/>
            <w:hideMark/>
            <w:tcPrChange w:id="187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6B212A3" w14:textId="77777777" w:rsidR="006F5B01" w:rsidRPr="001960F5" w:rsidRDefault="006F5B01" w:rsidP="002B2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Новолакский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3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"Новочуртахская СОШ №1"</w:t>
            </w:r>
          </w:p>
        </w:tc>
        <w:tc>
          <w:tcPr>
            <w:tcW w:w="2268" w:type="dxa"/>
            <w:noWrap/>
            <w:hideMark/>
            <w:tcPrChange w:id="187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881DCF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биологии и химии</w:t>
            </w:r>
          </w:p>
        </w:tc>
      </w:tr>
      <w:tr w:rsidR="006F5B01" w:rsidRPr="001960F5" w14:paraId="308AEAEA" w14:textId="77777777" w:rsidTr="00593658">
        <w:trPr>
          <w:trHeight w:val="300"/>
          <w:trPrChange w:id="187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78" w:author="Лариса" w:date="2020-09-02T17:55:00Z">
              <w:tcPr>
                <w:tcW w:w="709" w:type="dxa"/>
                <w:noWrap/>
              </w:tcPr>
            </w:tcPrChange>
          </w:tcPr>
          <w:p w14:paraId="1846CB7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835" w:type="dxa"/>
            <w:noWrap/>
            <w:hideMark/>
            <w:tcPrChange w:id="187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EF9111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Казакова Саида Магомедовна</w:t>
            </w:r>
          </w:p>
        </w:tc>
        <w:tc>
          <w:tcPr>
            <w:tcW w:w="4060" w:type="dxa"/>
            <w:noWrap/>
            <w:hideMark/>
            <w:tcPrChange w:id="188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41260CC" w14:textId="77777777" w:rsidR="006F5B01" w:rsidRPr="001960F5" w:rsidRDefault="006F5B01" w:rsidP="005631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накский р</w:t>
            </w:r>
            <w:r w:rsidR="00563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МБОУ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"Н-Казанищенская СОШ №3"</w:t>
            </w:r>
          </w:p>
        </w:tc>
        <w:tc>
          <w:tcPr>
            <w:tcW w:w="2268" w:type="dxa"/>
            <w:noWrap/>
            <w:hideMark/>
            <w:tcPrChange w:id="188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018553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биологии</w:t>
            </w:r>
          </w:p>
        </w:tc>
      </w:tr>
      <w:tr w:rsidR="006F5B01" w:rsidRPr="001960F5" w14:paraId="5333F621" w14:textId="77777777" w:rsidTr="00593658">
        <w:trPr>
          <w:trHeight w:val="300"/>
          <w:trPrChange w:id="188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83" w:author="Лариса" w:date="2020-09-02T17:55:00Z">
              <w:tcPr>
                <w:tcW w:w="709" w:type="dxa"/>
                <w:noWrap/>
              </w:tcPr>
            </w:tcPrChange>
          </w:tcPr>
          <w:p w14:paraId="5C62E01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835" w:type="dxa"/>
            <w:noWrap/>
            <w:hideMark/>
            <w:tcPrChange w:id="188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83C687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Казиев </w:t>
            </w:r>
            <w:r w:rsidRPr="00563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Маркс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Казалиевич</w:t>
            </w:r>
          </w:p>
        </w:tc>
        <w:tc>
          <w:tcPr>
            <w:tcW w:w="4060" w:type="dxa"/>
            <w:noWrap/>
            <w:hideMark/>
            <w:tcPrChange w:id="188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08166D8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"Дружбинская СОШ"</w:t>
            </w:r>
          </w:p>
        </w:tc>
        <w:tc>
          <w:tcPr>
            <w:tcW w:w="2268" w:type="dxa"/>
            <w:noWrap/>
            <w:hideMark/>
            <w:tcPrChange w:id="188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F53215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582A09D0" w14:textId="77777777" w:rsidTr="00593658">
        <w:trPr>
          <w:trHeight w:val="300"/>
          <w:trPrChange w:id="188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88" w:author="Лариса" w:date="2020-09-02T17:55:00Z">
              <w:tcPr>
                <w:tcW w:w="709" w:type="dxa"/>
                <w:noWrap/>
              </w:tcPr>
            </w:tcPrChange>
          </w:tcPr>
          <w:p w14:paraId="0B7627C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835" w:type="dxa"/>
            <w:noWrap/>
            <w:hideMark/>
            <w:tcPrChange w:id="188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EE1DF2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Казиметова Венера Сидяровна</w:t>
            </w:r>
          </w:p>
        </w:tc>
        <w:tc>
          <w:tcPr>
            <w:tcW w:w="4060" w:type="dxa"/>
            <w:noWrap/>
            <w:hideMark/>
            <w:tcPrChange w:id="189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A3BBD4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МБОУ "СОШ №6"</w:t>
            </w:r>
          </w:p>
        </w:tc>
        <w:tc>
          <w:tcPr>
            <w:tcW w:w="2268" w:type="dxa"/>
            <w:noWrap/>
            <w:hideMark/>
            <w:tcPrChange w:id="189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0D9374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химии</w:t>
            </w:r>
          </w:p>
        </w:tc>
      </w:tr>
      <w:tr w:rsidR="006F5B01" w:rsidRPr="001960F5" w14:paraId="0696F03B" w14:textId="77777777" w:rsidTr="00593658">
        <w:trPr>
          <w:trHeight w:val="300"/>
          <w:trPrChange w:id="189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93" w:author="Лариса" w:date="2020-09-02T17:55:00Z">
              <w:tcPr>
                <w:tcW w:w="709" w:type="dxa"/>
                <w:noWrap/>
              </w:tcPr>
            </w:tcPrChange>
          </w:tcPr>
          <w:p w14:paraId="5FC74FC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835" w:type="dxa"/>
            <w:noWrap/>
            <w:hideMark/>
            <w:tcPrChange w:id="189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C4D19C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Казиявова Зарема Курашевна</w:t>
            </w:r>
          </w:p>
        </w:tc>
        <w:tc>
          <w:tcPr>
            <w:tcW w:w="4060" w:type="dxa"/>
            <w:noWrap/>
            <w:hideMark/>
            <w:tcPrChange w:id="189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4E2CAE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"Прогимназия №6 "Ивушка"</w:t>
            </w:r>
          </w:p>
        </w:tc>
        <w:tc>
          <w:tcPr>
            <w:tcW w:w="2268" w:type="dxa"/>
            <w:noWrap/>
            <w:hideMark/>
            <w:tcPrChange w:id="189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B8DB64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462E135A" w14:textId="77777777" w:rsidTr="00593658">
        <w:trPr>
          <w:trHeight w:val="300"/>
          <w:trPrChange w:id="189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898" w:author="Лариса" w:date="2020-09-02T17:55:00Z">
              <w:tcPr>
                <w:tcW w:w="709" w:type="dxa"/>
                <w:noWrap/>
              </w:tcPr>
            </w:tcPrChange>
          </w:tcPr>
          <w:p w14:paraId="678AB58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835" w:type="dxa"/>
            <w:noWrap/>
            <w:hideMark/>
            <w:tcPrChange w:id="189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F6257A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Каймаразов Абдуллакади Азилабагомаевич</w:t>
            </w:r>
          </w:p>
        </w:tc>
        <w:tc>
          <w:tcPr>
            <w:tcW w:w="4060" w:type="dxa"/>
            <w:noWrap/>
            <w:hideMark/>
            <w:tcPrChange w:id="190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AC88AB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МБУДО "СДЮСШ им. В.С.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Юмина "</w:t>
            </w:r>
          </w:p>
        </w:tc>
        <w:tc>
          <w:tcPr>
            <w:tcW w:w="2268" w:type="dxa"/>
            <w:noWrap/>
            <w:hideMark/>
            <w:tcPrChange w:id="190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A7D5B8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тренер-преподаватель</w:t>
            </w:r>
          </w:p>
        </w:tc>
      </w:tr>
      <w:tr w:rsidR="006F5B01" w:rsidRPr="001960F5" w14:paraId="0C0DD81C" w14:textId="77777777" w:rsidTr="00593658">
        <w:trPr>
          <w:trHeight w:val="300"/>
          <w:trPrChange w:id="190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03" w:author="Лариса" w:date="2020-09-02T17:55:00Z">
              <w:tcPr>
                <w:tcW w:w="709" w:type="dxa"/>
                <w:noWrap/>
              </w:tcPr>
            </w:tcPrChange>
          </w:tcPr>
          <w:p w14:paraId="70A9497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835" w:type="dxa"/>
            <w:noWrap/>
            <w:hideMark/>
            <w:tcPrChange w:id="190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9738DE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Касимова Гюльбахар Ядуллаевна</w:t>
            </w:r>
          </w:p>
        </w:tc>
        <w:tc>
          <w:tcPr>
            <w:tcW w:w="4060" w:type="dxa"/>
            <w:noWrap/>
            <w:hideMark/>
            <w:tcPrChange w:id="190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116C72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Дербент, МБДОУ "Центр развития ребёнка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-детский сад №14 "Ласточка"</w:t>
            </w:r>
          </w:p>
        </w:tc>
        <w:tc>
          <w:tcPr>
            <w:tcW w:w="2268" w:type="dxa"/>
            <w:noWrap/>
            <w:hideMark/>
            <w:tcPrChange w:id="190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1E2276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6F5B01" w:rsidRPr="001960F5" w14:paraId="11223C75" w14:textId="77777777" w:rsidTr="00593658">
        <w:trPr>
          <w:trHeight w:val="300"/>
          <w:trPrChange w:id="190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08" w:author="Лариса" w:date="2020-09-02T17:55:00Z">
              <w:tcPr>
                <w:tcW w:w="709" w:type="dxa"/>
                <w:noWrap/>
              </w:tcPr>
            </w:tcPrChange>
          </w:tcPr>
          <w:p w14:paraId="0A28673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835" w:type="dxa"/>
            <w:noWrap/>
            <w:hideMark/>
            <w:tcPrChange w:id="190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B0D6A6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Касимова Зейнаб Алипашаевна</w:t>
            </w:r>
          </w:p>
        </w:tc>
        <w:tc>
          <w:tcPr>
            <w:tcW w:w="4060" w:type="dxa"/>
            <w:noWrap/>
            <w:hideMark/>
            <w:tcPrChange w:id="191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CB8943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МБОУ "СОШ №2"</w:t>
            </w:r>
          </w:p>
        </w:tc>
        <w:tc>
          <w:tcPr>
            <w:tcW w:w="2268" w:type="dxa"/>
            <w:noWrap/>
            <w:hideMark/>
            <w:tcPrChange w:id="191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01AD9C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41F6DB95" w14:textId="77777777" w:rsidTr="00593658">
        <w:trPr>
          <w:trHeight w:val="300"/>
          <w:trPrChange w:id="191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13" w:author="Лариса" w:date="2020-09-02T17:55:00Z">
              <w:tcPr>
                <w:tcW w:w="709" w:type="dxa"/>
                <w:noWrap/>
              </w:tcPr>
            </w:tcPrChange>
          </w:tcPr>
          <w:p w14:paraId="697603B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835" w:type="dxa"/>
            <w:noWrap/>
            <w:hideMark/>
            <w:tcPrChange w:id="191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F79213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Касумова </w:t>
            </w:r>
            <w:r w:rsidR="005631AF" w:rsidRPr="00563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Гюльнар</w:t>
            </w:r>
            <w:r w:rsidR="00563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Набиевна</w:t>
            </w:r>
          </w:p>
        </w:tc>
        <w:tc>
          <w:tcPr>
            <w:tcW w:w="4060" w:type="dxa"/>
            <w:noWrap/>
            <w:hideMark/>
            <w:tcPrChange w:id="191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4FC8C2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Дагестанские Огни, МБОУ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"СОШ №5"</w:t>
            </w:r>
          </w:p>
        </w:tc>
        <w:tc>
          <w:tcPr>
            <w:tcW w:w="2268" w:type="dxa"/>
            <w:noWrap/>
            <w:hideMark/>
            <w:tcPrChange w:id="191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79A9FF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языка и литературы</w:t>
            </w:r>
          </w:p>
        </w:tc>
      </w:tr>
      <w:tr w:rsidR="006F5B01" w:rsidRPr="001960F5" w14:paraId="7C95BB22" w14:textId="77777777" w:rsidTr="00593658">
        <w:trPr>
          <w:trHeight w:val="300"/>
          <w:trPrChange w:id="191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18" w:author="Лариса" w:date="2020-09-02T17:55:00Z">
              <w:tcPr>
                <w:tcW w:w="709" w:type="dxa"/>
                <w:noWrap/>
              </w:tcPr>
            </w:tcPrChange>
          </w:tcPr>
          <w:p w14:paraId="3652C6B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835" w:type="dxa"/>
            <w:noWrap/>
            <w:hideMark/>
            <w:tcPrChange w:id="191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09DF6F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Качакаева Зарият Крымсолтановна</w:t>
            </w:r>
          </w:p>
        </w:tc>
        <w:tc>
          <w:tcPr>
            <w:tcW w:w="4060" w:type="dxa"/>
            <w:noWrap/>
            <w:hideMark/>
            <w:tcPrChange w:id="192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717C960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Бабаюртовский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"Герменчикская СОШ"</w:t>
            </w:r>
          </w:p>
        </w:tc>
        <w:tc>
          <w:tcPr>
            <w:tcW w:w="2268" w:type="dxa"/>
            <w:noWrap/>
            <w:hideMark/>
            <w:tcPrChange w:id="192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69566C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географии</w:t>
            </w:r>
          </w:p>
        </w:tc>
      </w:tr>
      <w:tr w:rsidR="006F5B01" w:rsidRPr="001960F5" w14:paraId="1AFDBB14" w14:textId="77777777" w:rsidTr="00593658">
        <w:trPr>
          <w:trHeight w:val="300"/>
          <w:trPrChange w:id="192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23" w:author="Лариса" w:date="2020-09-02T17:55:00Z">
              <w:tcPr>
                <w:tcW w:w="709" w:type="dxa"/>
                <w:noWrap/>
              </w:tcPr>
            </w:tcPrChange>
          </w:tcPr>
          <w:p w14:paraId="1739007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835" w:type="dxa"/>
            <w:noWrap/>
            <w:hideMark/>
            <w:tcPrChange w:id="192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0D2908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Клепальченко Людмила Павловна</w:t>
            </w:r>
          </w:p>
        </w:tc>
        <w:tc>
          <w:tcPr>
            <w:tcW w:w="4060" w:type="dxa"/>
            <w:noWrap/>
            <w:hideMark/>
            <w:tcPrChange w:id="192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90005C1" w14:textId="77777777" w:rsidR="006F5B01" w:rsidRPr="001960F5" w:rsidRDefault="00D073B0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Киз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ляр, МКОУ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"СОШ №7 им. М. Горького"</w:t>
            </w:r>
          </w:p>
        </w:tc>
        <w:tc>
          <w:tcPr>
            <w:tcW w:w="2268" w:type="dxa"/>
            <w:noWrap/>
            <w:hideMark/>
            <w:tcPrChange w:id="192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0E98E1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музыки</w:t>
            </w:r>
          </w:p>
        </w:tc>
      </w:tr>
      <w:tr w:rsidR="006F5B01" w:rsidRPr="001960F5" w14:paraId="520FA91C" w14:textId="77777777" w:rsidTr="00593658">
        <w:trPr>
          <w:trHeight w:val="300"/>
          <w:trPrChange w:id="192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28" w:author="Лариса" w:date="2020-09-02T17:55:00Z">
              <w:tcPr>
                <w:tcW w:w="709" w:type="dxa"/>
                <w:noWrap/>
              </w:tcPr>
            </w:tcPrChange>
          </w:tcPr>
          <w:p w14:paraId="12FEA38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835" w:type="dxa"/>
            <w:noWrap/>
            <w:hideMark/>
            <w:tcPrChange w:id="192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DD3602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Курахмаева Загидат Магомедалиевна</w:t>
            </w:r>
          </w:p>
        </w:tc>
        <w:tc>
          <w:tcPr>
            <w:tcW w:w="4060" w:type="dxa"/>
            <w:noWrap/>
            <w:hideMark/>
            <w:tcPrChange w:id="193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11CC5A2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"Чиркейская СОШ №2 им. Саида А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фанди аль-Чиркави"</w:t>
            </w:r>
          </w:p>
        </w:tc>
        <w:tc>
          <w:tcPr>
            <w:tcW w:w="2268" w:type="dxa"/>
            <w:noWrap/>
            <w:hideMark/>
            <w:tcPrChange w:id="193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7D6AF4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биологии и химии</w:t>
            </w:r>
          </w:p>
        </w:tc>
      </w:tr>
      <w:tr w:rsidR="006F5B01" w:rsidRPr="001960F5" w14:paraId="5A872D96" w14:textId="77777777" w:rsidTr="00593658">
        <w:trPr>
          <w:trHeight w:val="300"/>
          <w:trPrChange w:id="193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33" w:author="Лариса" w:date="2020-09-02T17:55:00Z">
              <w:tcPr>
                <w:tcW w:w="709" w:type="dxa"/>
                <w:noWrap/>
              </w:tcPr>
            </w:tcPrChange>
          </w:tcPr>
          <w:p w14:paraId="3DD7815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835" w:type="dxa"/>
            <w:noWrap/>
            <w:hideMark/>
            <w:tcPrChange w:id="193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F89F59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Курбанисмаилова Зарема Велибековна</w:t>
            </w:r>
          </w:p>
        </w:tc>
        <w:tc>
          <w:tcPr>
            <w:tcW w:w="4060" w:type="dxa"/>
            <w:noWrap/>
            <w:hideMark/>
            <w:tcPrChange w:id="193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A9EAB65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"Ашарская СОШ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сад"</w:t>
            </w:r>
          </w:p>
        </w:tc>
        <w:tc>
          <w:tcPr>
            <w:tcW w:w="2268" w:type="dxa"/>
            <w:noWrap/>
            <w:hideMark/>
            <w:tcPrChange w:id="193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42214D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23984227" w14:textId="77777777" w:rsidTr="00593658">
        <w:trPr>
          <w:trHeight w:val="300"/>
          <w:trPrChange w:id="193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38" w:author="Лариса" w:date="2020-09-02T17:55:00Z">
              <w:tcPr>
                <w:tcW w:w="709" w:type="dxa"/>
                <w:noWrap/>
              </w:tcPr>
            </w:tcPrChange>
          </w:tcPr>
          <w:p w14:paraId="0EECC27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835" w:type="dxa"/>
            <w:noWrap/>
            <w:hideMark/>
            <w:tcPrChange w:id="193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BED031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Курбанов Гайфуллах Шафиевич</w:t>
            </w:r>
          </w:p>
        </w:tc>
        <w:tc>
          <w:tcPr>
            <w:tcW w:w="4060" w:type="dxa"/>
            <w:noWrap/>
            <w:hideMark/>
            <w:tcPrChange w:id="194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E9C0AC8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"Ашага-Ярагская СОШ"</w:t>
            </w:r>
          </w:p>
        </w:tc>
        <w:tc>
          <w:tcPr>
            <w:tcW w:w="2268" w:type="dxa"/>
            <w:noWrap/>
            <w:hideMark/>
            <w:tcPrChange w:id="194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3565F7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преподаватель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</w:tr>
      <w:tr w:rsidR="006F5B01" w:rsidRPr="001960F5" w14:paraId="5E1FAD3E" w14:textId="77777777" w:rsidTr="00593658">
        <w:trPr>
          <w:trHeight w:val="300"/>
          <w:trPrChange w:id="194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43" w:author="Лариса" w:date="2020-09-02T17:55:00Z">
              <w:tcPr>
                <w:tcW w:w="709" w:type="dxa"/>
                <w:noWrap/>
              </w:tcPr>
            </w:tcPrChange>
          </w:tcPr>
          <w:p w14:paraId="232E8C5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835" w:type="dxa"/>
            <w:noWrap/>
            <w:hideMark/>
            <w:tcPrChange w:id="194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BC9B11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Курбанова Жавгарат Саидовна</w:t>
            </w:r>
          </w:p>
        </w:tc>
        <w:tc>
          <w:tcPr>
            <w:tcW w:w="4060" w:type="dxa"/>
            <w:noWrap/>
            <w:hideMark/>
            <w:tcPrChange w:id="194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39C1CB2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2B2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"Чиркейская СОШ №2 им. Саида А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фанди аль-Чиркави"</w:t>
            </w:r>
          </w:p>
        </w:tc>
        <w:tc>
          <w:tcPr>
            <w:tcW w:w="2268" w:type="dxa"/>
            <w:noWrap/>
            <w:hideMark/>
            <w:tcPrChange w:id="194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705A1D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2B988BBA" w14:textId="77777777" w:rsidTr="00593658">
        <w:trPr>
          <w:trHeight w:val="300"/>
          <w:trPrChange w:id="194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48" w:author="Лариса" w:date="2020-09-02T17:55:00Z">
              <w:tcPr>
                <w:tcW w:w="709" w:type="dxa"/>
                <w:noWrap/>
              </w:tcPr>
            </w:tcPrChange>
          </w:tcPr>
          <w:p w14:paraId="00461D7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835" w:type="dxa"/>
            <w:noWrap/>
            <w:hideMark/>
            <w:tcPrChange w:id="194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CE3F31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Лабазанова Мадинат Алиевна</w:t>
            </w:r>
          </w:p>
        </w:tc>
        <w:tc>
          <w:tcPr>
            <w:tcW w:w="4060" w:type="dxa"/>
            <w:noWrap/>
            <w:hideMark/>
            <w:tcPrChange w:id="195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FF22D19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"Апшинская СОШ"</w:t>
            </w:r>
          </w:p>
        </w:tc>
        <w:tc>
          <w:tcPr>
            <w:tcW w:w="2268" w:type="dxa"/>
            <w:noWrap/>
            <w:hideMark/>
            <w:tcPrChange w:id="195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8B8FB9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3F833C38" w14:textId="77777777" w:rsidTr="00593658">
        <w:trPr>
          <w:trHeight w:val="300"/>
          <w:trPrChange w:id="195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53" w:author="Лариса" w:date="2020-09-02T17:55:00Z">
              <w:tcPr>
                <w:tcW w:w="709" w:type="dxa"/>
                <w:noWrap/>
              </w:tcPr>
            </w:tcPrChange>
          </w:tcPr>
          <w:p w14:paraId="1635171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835" w:type="dxa"/>
            <w:noWrap/>
            <w:hideMark/>
            <w:tcPrChange w:id="195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DC2BF5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Лабазанова Шамай Якубовна</w:t>
            </w:r>
          </w:p>
        </w:tc>
        <w:tc>
          <w:tcPr>
            <w:tcW w:w="4060" w:type="dxa"/>
            <w:noWrap/>
            <w:hideMark/>
            <w:tcPrChange w:id="195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3344AF9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Ботлихский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МКОУ "Алакский лицей"</w:t>
            </w:r>
          </w:p>
        </w:tc>
        <w:tc>
          <w:tcPr>
            <w:tcW w:w="2268" w:type="dxa"/>
            <w:noWrap/>
            <w:hideMark/>
            <w:tcPrChange w:id="195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82CF36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языка и литературы</w:t>
            </w:r>
          </w:p>
        </w:tc>
      </w:tr>
      <w:tr w:rsidR="006F5B01" w:rsidRPr="001960F5" w14:paraId="079B55AD" w14:textId="77777777" w:rsidTr="00593658">
        <w:trPr>
          <w:trHeight w:val="300"/>
          <w:trPrChange w:id="195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58" w:author="Лариса" w:date="2020-09-02T17:55:00Z">
              <w:tcPr>
                <w:tcW w:w="709" w:type="dxa"/>
                <w:noWrap/>
              </w:tcPr>
            </w:tcPrChange>
          </w:tcPr>
          <w:p w14:paraId="28AA13D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2835" w:type="dxa"/>
            <w:noWrap/>
            <w:hideMark/>
            <w:tcPrChange w:id="195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FC7F20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Латифова Зухрехалум Мугудиновна</w:t>
            </w:r>
          </w:p>
        </w:tc>
        <w:tc>
          <w:tcPr>
            <w:tcW w:w="4060" w:type="dxa"/>
            <w:noWrap/>
            <w:hideMark/>
            <w:tcPrChange w:id="196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49DB97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Карабудахкентски</w:t>
            </w:r>
            <w:r w:rsidR="00563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"Ачинская СОШ №1"</w:t>
            </w:r>
          </w:p>
        </w:tc>
        <w:tc>
          <w:tcPr>
            <w:tcW w:w="2268" w:type="dxa"/>
            <w:noWrap/>
            <w:hideMark/>
            <w:tcPrChange w:id="196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1E19EF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1A26C301" w14:textId="77777777" w:rsidTr="00593658">
        <w:trPr>
          <w:trHeight w:val="300"/>
          <w:trPrChange w:id="196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63" w:author="Лариса" w:date="2020-09-02T17:55:00Z">
              <w:tcPr>
                <w:tcW w:w="709" w:type="dxa"/>
                <w:noWrap/>
              </w:tcPr>
            </w:tcPrChange>
          </w:tcPr>
          <w:p w14:paraId="6D32845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835" w:type="dxa"/>
            <w:noWrap/>
            <w:hideMark/>
            <w:tcPrChange w:id="196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60B19A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Лютая Зоя Михайловна</w:t>
            </w:r>
          </w:p>
        </w:tc>
        <w:tc>
          <w:tcPr>
            <w:tcW w:w="4060" w:type="dxa"/>
            <w:noWrap/>
            <w:hideMark/>
            <w:tcPrChange w:id="196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2E3E9D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Кизилюрт,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"СОШ №7 им. М.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Горького"</w:t>
            </w:r>
          </w:p>
        </w:tc>
        <w:tc>
          <w:tcPr>
            <w:tcW w:w="2268" w:type="dxa"/>
            <w:noWrap/>
            <w:hideMark/>
            <w:tcPrChange w:id="196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C8DE21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биологии</w:t>
            </w:r>
          </w:p>
        </w:tc>
      </w:tr>
      <w:tr w:rsidR="006F5B01" w:rsidRPr="001960F5" w14:paraId="3B7CC64E" w14:textId="77777777" w:rsidTr="00593658">
        <w:trPr>
          <w:trHeight w:val="300"/>
          <w:trPrChange w:id="196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68" w:author="Лариса" w:date="2020-09-02T17:55:00Z">
              <w:tcPr>
                <w:tcW w:w="709" w:type="dxa"/>
                <w:noWrap/>
              </w:tcPr>
            </w:tcPrChange>
          </w:tcPr>
          <w:p w14:paraId="5C13B79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835" w:type="dxa"/>
            <w:noWrap/>
            <w:hideMark/>
            <w:tcPrChange w:id="196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B76AE2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Ляметова Саният Алыгусейновна</w:t>
            </w:r>
          </w:p>
        </w:tc>
        <w:tc>
          <w:tcPr>
            <w:tcW w:w="4060" w:type="dxa"/>
            <w:noWrap/>
            <w:hideMark/>
            <w:tcPrChange w:id="197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3035AD8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"Кучхюрская СОШ-детский сад"</w:t>
            </w:r>
          </w:p>
        </w:tc>
        <w:tc>
          <w:tcPr>
            <w:tcW w:w="2268" w:type="dxa"/>
            <w:noWrap/>
            <w:hideMark/>
            <w:tcPrChange w:id="197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2C0DA2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791726D8" w14:textId="77777777" w:rsidTr="00593658">
        <w:trPr>
          <w:trHeight w:val="300"/>
          <w:trPrChange w:id="197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73" w:author="Лариса" w:date="2020-09-02T17:55:00Z">
              <w:tcPr>
                <w:tcW w:w="709" w:type="dxa"/>
                <w:noWrap/>
              </w:tcPr>
            </w:tcPrChange>
          </w:tcPr>
          <w:p w14:paraId="3CD07F8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835" w:type="dxa"/>
            <w:noWrap/>
            <w:hideMark/>
            <w:tcPrChange w:id="197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5B8F25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Магомедалиев Ухумали Магомедович</w:t>
            </w:r>
          </w:p>
        </w:tc>
        <w:tc>
          <w:tcPr>
            <w:tcW w:w="4060" w:type="dxa"/>
            <w:noWrap/>
            <w:hideMark/>
            <w:tcPrChange w:id="197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33622C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ГБУ ДО РД "РФХЦУ"</w:t>
            </w:r>
          </w:p>
        </w:tc>
        <w:tc>
          <w:tcPr>
            <w:tcW w:w="2268" w:type="dxa"/>
            <w:noWrap/>
            <w:hideMark/>
            <w:tcPrChange w:id="197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EE16CC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художественный руководитель </w:t>
            </w:r>
          </w:p>
        </w:tc>
      </w:tr>
      <w:tr w:rsidR="006F5B01" w:rsidRPr="001960F5" w14:paraId="6CCAE55F" w14:textId="77777777" w:rsidTr="00593658">
        <w:trPr>
          <w:trHeight w:val="300"/>
          <w:trPrChange w:id="197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78" w:author="Лариса" w:date="2020-09-02T17:55:00Z">
              <w:tcPr>
                <w:tcW w:w="709" w:type="dxa"/>
                <w:noWrap/>
              </w:tcPr>
            </w:tcPrChange>
          </w:tcPr>
          <w:p w14:paraId="083A25C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835" w:type="dxa"/>
            <w:noWrap/>
            <w:hideMark/>
            <w:tcPrChange w:id="197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9C8202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Магомедалиева Мадина Пашаевна</w:t>
            </w:r>
          </w:p>
        </w:tc>
        <w:tc>
          <w:tcPr>
            <w:tcW w:w="4060" w:type="dxa"/>
            <w:noWrap/>
            <w:hideMark/>
            <w:tcPrChange w:id="198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D856DDA" w14:textId="77777777" w:rsidR="006F5B01" w:rsidRPr="001960F5" w:rsidRDefault="005631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Кизилюртовский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"Гадаринская СОШ"</w:t>
            </w:r>
          </w:p>
        </w:tc>
        <w:tc>
          <w:tcPr>
            <w:tcW w:w="2268" w:type="dxa"/>
            <w:noWrap/>
            <w:hideMark/>
            <w:tcPrChange w:id="198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2D4123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2E1BFEED" w14:textId="77777777" w:rsidTr="00593658">
        <w:trPr>
          <w:trHeight w:val="300"/>
          <w:trPrChange w:id="198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83" w:author="Лариса" w:date="2020-09-02T17:55:00Z">
              <w:tcPr>
                <w:tcW w:w="709" w:type="dxa"/>
                <w:noWrap/>
              </w:tcPr>
            </w:tcPrChange>
          </w:tcPr>
          <w:p w14:paraId="3ECE6C3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835" w:type="dxa"/>
            <w:noWrap/>
            <w:hideMark/>
            <w:tcPrChange w:id="198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01A59D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Магомедерова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Халумага Баламетовна</w:t>
            </w:r>
          </w:p>
        </w:tc>
        <w:tc>
          <w:tcPr>
            <w:tcW w:w="4060" w:type="dxa"/>
            <w:noWrap/>
            <w:hideMark/>
            <w:tcPrChange w:id="198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DF4669D" w14:textId="77777777" w:rsidR="006F5B01" w:rsidRPr="001960F5" w:rsidRDefault="00C43E42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Магарамкентский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"Киркинская СОШ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им. </w:t>
            </w:r>
            <w:r w:rsidR="006F5B01" w:rsidRPr="00C43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Аликберо</w:t>
            </w:r>
            <w:r w:rsidRPr="00C43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6F5B01" w:rsidRPr="00C43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Г.А."</w:t>
            </w:r>
          </w:p>
        </w:tc>
        <w:tc>
          <w:tcPr>
            <w:tcW w:w="2268" w:type="dxa"/>
            <w:noWrap/>
            <w:hideMark/>
            <w:tcPrChange w:id="198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4117E0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языка и литературы</w:t>
            </w:r>
          </w:p>
        </w:tc>
      </w:tr>
      <w:tr w:rsidR="006F5B01" w:rsidRPr="001960F5" w14:paraId="77CE97AE" w14:textId="77777777" w:rsidTr="00593658">
        <w:trPr>
          <w:trHeight w:val="300"/>
          <w:trPrChange w:id="198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88" w:author="Лариса" w:date="2020-09-02T17:55:00Z">
              <w:tcPr>
                <w:tcW w:w="709" w:type="dxa"/>
                <w:noWrap/>
              </w:tcPr>
            </w:tcPrChange>
          </w:tcPr>
          <w:p w14:paraId="030F88A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835" w:type="dxa"/>
            <w:noWrap/>
            <w:hideMark/>
            <w:tcPrChange w:id="198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5FAAEF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 Джабраил Израилович</w:t>
            </w:r>
          </w:p>
        </w:tc>
        <w:tc>
          <w:tcPr>
            <w:tcW w:w="4060" w:type="dxa"/>
            <w:noWrap/>
            <w:hideMark/>
            <w:tcPrChange w:id="199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D15E41C" w14:textId="77777777" w:rsidR="006F5B01" w:rsidRPr="001960F5" w:rsidRDefault="00C43E42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Кизилюртовский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"Комсомольская СОШ"</w:t>
            </w:r>
          </w:p>
        </w:tc>
        <w:tc>
          <w:tcPr>
            <w:tcW w:w="2268" w:type="dxa"/>
            <w:noWrap/>
            <w:hideMark/>
            <w:tcPrChange w:id="199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BDCFC7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физической культуры</w:t>
            </w:r>
          </w:p>
        </w:tc>
      </w:tr>
      <w:tr w:rsidR="006F5B01" w:rsidRPr="001960F5" w14:paraId="073990E7" w14:textId="77777777" w:rsidTr="00593658">
        <w:trPr>
          <w:trHeight w:val="300"/>
          <w:trPrChange w:id="199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93" w:author="Лариса" w:date="2020-09-02T17:55:00Z">
              <w:tcPr>
                <w:tcW w:w="709" w:type="dxa"/>
                <w:noWrap/>
              </w:tcPr>
            </w:tcPrChange>
          </w:tcPr>
          <w:p w14:paraId="4B9DD35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835" w:type="dxa"/>
            <w:noWrap/>
            <w:hideMark/>
            <w:tcPrChange w:id="199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0C2790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 Сефербег Магомедович</w:t>
            </w:r>
          </w:p>
        </w:tc>
        <w:tc>
          <w:tcPr>
            <w:tcW w:w="4060" w:type="dxa"/>
            <w:noWrap/>
            <w:hideMark/>
            <w:tcPrChange w:id="199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FA96D50" w14:textId="77777777" w:rsidR="006F5B01" w:rsidRPr="001960F5" w:rsidRDefault="00C43E42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Сулейман-Стальский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"Цмурская СОШ"</w:t>
            </w:r>
          </w:p>
        </w:tc>
        <w:tc>
          <w:tcPr>
            <w:tcW w:w="2268" w:type="dxa"/>
            <w:noWrap/>
            <w:hideMark/>
            <w:tcPrChange w:id="199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1D36E4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языка и литературы</w:t>
            </w:r>
          </w:p>
        </w:tc>
      </w:tr>
      <w:tr w:rsidR="006F5B01" w:rsidRPr="001960F5" w14:paraId="6CBD1F17" w14:textId="77777777" w:rsidTr="00593658">
        <w:trPr>
          <w:trHeight w:val="300"/>
          <w:trPrChange w:id="199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1998" w:author="Лариса" w:date="2020-09-02T17:55:00Z">
              <w:tcPr>
                <w:tcW w:w="709" w:type="dxa"/>
                <w:noWrap/>
              </w:tcPr>
            </w:tcPrChange>
          </w:tcPr>
          <w:p w14:paraId="4678A6D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835" w:type="dxa"/>
            <w:noWrap/>
            <w:hideMark/>
            <w:tcPrChange w:id="199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DA647E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Анжела Магомедовна</w:t>
            </w:r>
          </w:p>
        </w:tc>
        <w:tc>
          <w:tcPr>
            <w:tcW w:w="4060" w:type="dxa"/>
            <w:noWrap/>
            <w:hideMark/>
            <w:tcPrChange w:id="200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F22083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"Многопрофильный лицей №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5"</w:t>
            </w:r>
          </w:p>
        </w:tc>
        <w:tc>
          <w:tcPr>
            <w:tcW w:w="2268" w:type="dxa"/>
            <w:noWrap/>
            <w:hideMark/>
            <w:tcPrChange w:id="200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7A1296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6BEF79A4" w14:textId="77777777" w:rsidTr="00593658">
        <w:trPr>
          <w:trHeight w:val="300"/>
          <w:trPrChange w:id="200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03" w:author="Лариса" w:date="2020-09-02T17:55:00Z">
              <w:tcPr>
                <w:tcW w:w="709" w:type="dxa"/>
                <w:noWrap/>
              </w:tcPr>
            </w:tcPrChange>
          </w:tcPr>
          <w:p w14:paraId="2E5E9FA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835" w:type="dxa"/>
            <w:noWrap/>
            <w:hideMark/>
            <w:tcPrChange w:id="200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F20A67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Барият Ибрагимовна</w:t>
            </w:r>
          </w:p>
        </w:tc>
        <w:tc>
          <w:tcPr>
            <w:tcW w:w="4060" w:type="dxa"/>
            <w:noWrap/>
            <w:hideMark/>
            <w:tcPrChange w:id="200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29EC4F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Избербаш,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"Избербашская ШИ III-IV вида"</w:t>
            </w:r>
          </w:p>
        </w:tc>
        <w:tc>
          <w:tcPr>
            <w:tcW w:w="2268" w:type="dxa"/>
            <w:noWrap/>
            <w:hideMark/>
            <w:tcPrChange w:id="200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FF66E3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08AC5F11" w14:textId="77777777" w:rsidTr="00593658">
        <w:trPr>
          <w:trHeight w:val="300"/>
          <w:trPrChange w:id="200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08" w:author="Лариса" w:date="2020-09-02T17:55:00Z">
              <w:tcPr>
                <w:tcW w:w="709" w:type="dxa"/>
                <w:noWrap/>
              </w:tcPr>
            </w:tcPrChange>
          </w:tcPr>
          <w:p w14:paraId="5D1A68D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835" w:type="dxa"/>
            <w:noWrap/>
            <w:hideMark/>
            <w:tcPrChange w:id="200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935A97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Джульетта Джахбаровна</w:t>
            </w:r>
          </w:p>
        </w:tc>
        <w:tc>
          <w:tcPr>
            <w:tcW w:w="4060" w:type="dxa"/>
            <w:noWrap/>
            <w:hideMark/>
            <w:tcPrChange w:id="201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AB4445A" w14:textId="77777777" w:rsidR="006F5B01" w:rsidRPr="001960F5" w:rsidRDefault="00C43E42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Гунибский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"Гунибская СОШ"</w:t>
            </w:r>
          </w:p>
        </w:tc>
        <w:tc>
          <w:tcPr>
            <w:tcW w:w="2268" w:type="dxa"/>
            <w:noWrap/>
            <w:hideMark/>
            <w:tcPrChange w:id="201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0AF1B0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 организатор</w:t>
            </w:r>
          </w:p>
        </w:tc>
      </w:tr>
      <w:tr w:rsidR="006F5B01" w:rsidRPr="001960F5" w14:paraId="1F839BE2" w14:textId="77777777" w:rsidTr="00593658">
        <w:trPr>
          <w:trHeight w:val="300"/>
          <w:trPrChange w:id="201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13" w:author="Лариса" w:date="2020-09-02T17:55:00Z">
              <w:tcPr>
                <w:tcW w:w="709" w:type="dxa"/>
                <w:noWrap/>
              </w:tcPr>
            </w:tcPrChange>
          </w:tcPr>
          <w:p w14:paraId="57C7D75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835" w:type="dxa"/>
            <w:noWrap/>
            <w:hideMark/>
            <w:tcPrChange w:id="201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89CAEA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Загират Ниматулаевна</w:t>
            </w:r>
          </w:p>
        </w:tc>
        <w:tc>
          <w:tcPr>
            <w:tcW w:w="4060" w:type="dxa"/>
            <w:noWrap/>
            <w:hideMark/>
            <w:tcPrChange w:id="201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DE4D6D2" w14:textId="77777777" w:rsidR="006F5B01" w:rsidRPr="001960F5" w:rsidRDefault="00C43E42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Унцукульский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МКДОУ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"Детский сад "Солнышко" п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Шамилькала</w:t>
            </w:r>
          </w:p>
        </w:tc>
        <w:tc>
          <w:tcPr>
            <w:tcW w:w="2268" w:type="dxa"/>
            <w:noWrap/>
            <w:hideMark/>
            <w:tcPrChange w:id="201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F11F8D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6F5B01" w:rsidRPr="001960F5" w14:paraId="5F44B2AC" w14:textId="77777777" w:rsidTr="00593658">
        <w:trPr>
          <w:trHeight w:val="300"/>
          <w:trPrChange w:id="201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18" w:author="Лариса" w:date="2020-09-02T17:55:00Z">
              <w:tcPr>
                <w:tcW w:w="709" w:type="dxa"/>
                <w:noWrap/>
              </w:tcPr>
            </w:tcPrChange>
          </w:tcPr>
          <w:p w14:paraId="16FFEFD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835" w:type="dxa"/>
            <w:noWrap/>
            <w:hideMark/>
            <w:tcPrChange w:id="201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3A1C50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Заира Багаудиновна</w:t>
            </w:r>
          </w:p>
        </w:tc>
        <w:tc>
          <w:tcPr>
            <w:tcW w:w="4060" w:type="dxa"/>
            <w:noWrap/>
            <w:hideMark/>
            <w:tcPrChange w:id="202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01186C6" w14:textId="77777777" w:rsidR="006F5B01" w:rsidRPr="001960F5" w:rsidRDefault="00C43E42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Сергокалинский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"Сергокалинская СОШ №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2"</w:t>
            </w:r>
          </w:p>
        </w:tc>
        <w:tc>
          <w:tcPr>
            <w:tcW w:w="2268" w:type="dxa"/>
            <w:noWrap/>
            <w:hideMark/>
            <w:tcPrChange w:id="202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B6C27E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6DFE8E14" w14:textId="77777777" w:rsidTr="00593658">
        <w:trPr>
          <w:trHeight w:val="300"/>
          <w:trPrChange w:id="202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23" w:author="Лариса" w:date="2020-09-02T17:55:00Z">
              <w:tcPr>
                <w:tcW w:w="709" w:type="dxa"/>
                <w:noWrap/>
              </w:tcPr>
            </w:tcPrChange>
          </w:tcPr>
          <w:p w14:paraId="698748D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835" w:type="dxa"/>
            <w:noWrap/>
            <w:hideMark/>
            <w:tcPrChange w:id="202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601A66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Зарипат Курбановна</w:t>
            </w:r>
          </w:p>
        </w:tc>
        <w:tc>
          <w:tcPr>
            <w:tcW w:w="4060" w:type="dxa"/>
            <w:noWrap/>
            <w:hideMark/>
            <w:tcPrChange w:id="202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859E93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"СОШ №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2"</w:t>
            </w:r>
          </w:p>
        </w:tc>
        <w:tc>
          <w:tcPr>
            <w:tcW w:w="2268" w:type="dxa"/>
            <w:noWrap/>
            <w:hideMark/>
            <w:tcPrChange w:id="202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C55432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30E11545" w14:textId="77777777" w:rsidTr="00593658">
        <w:trPr>
          <w:trHeight w:val="300"/>
          <w:trPrChange w:id="202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28" w:author="Лариса" w:date="2020-09-02T17:55:00Z">
              <w:tcPr>
                <w:tcW w:w="709" w:type="dxa"/>
                <w:noWrap/>
              </w:tcPr>
            </w:tcPrChange>
          </w:tcPr>
          <w:p w14:paraId="599D7DC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2835" w:type="dxa"/>
            <w:noWrap/>
            <w:hideMark/>
            <w:tcPrChange w:id="202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9EF973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Зухра Османовна</w:t>
            </w:r>
          </w:p>
        </w:tc>
        <w:tc>
          <w:tcPr>
            <w:tcW w:w="4060" w:type="dxa"/>
            <w:noWrap/>
            <w:hideMark/>
            <w:tcPrChange w:id="203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788AA8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"СОШ №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6"</w:t>
            </w:r>
          </w:p>
        </w:tc>
        <w:tc>
          <w:tcPr>
            <w:tcW w:w="2268" w:type="dxa"/>
            <w:noWrap/>
            <w:hideMark/>
            <w:tcPrChange w:id="203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10250C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14040FD7" w14:textId="77777777" w:rsidTr="00593658">
        <w:trPr>
          <w:trHeight w:val="300"/>
          <w:trPrChange w:id="203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33" w:author="Лариса" w:date="2020-09-02T17:55:00Z">
              <w:tcPr>
                <w:tcW w:w="709" w:type="dxa"/>
                <w:noWrap/>
              </w:tcPr>
            </w:tcPrChange>
          </w:tcPr>
          <w:p w14:paraId="45F9B60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835" w:type="dxa"/>
            <w:noWrap/>
            <w:hideMark/>
            <w:tcPrChange w:id="203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7C9331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Магомедова </w:t>
            </w:r>
            <w:r w:rsidR="00C43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Лавият Г</w:t>
            </w:r>
            <w:r w:rsidRPr="00C43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аджикеримовна</w:t>
            </w:r>
          </w:p>
        </w:tc>
        <w:tc>
          <w:tcPr>
            <w:tcW w:w="4060" w:type="dxa"/>
            <w:noWrap/>
            <w:hideMark/>
            <w:tcPrChange w:id="203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CB8C4B5" w14:textId="77777777" w:rsidR="006F5B01" w:rsidRPr="001960F5" w:rsidRDefault="00C43E42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"Центр образования "Юлдаш"</w:t>
            </w:r>
          </w:p>
        </w:tc>
        <w:tc>
          <w:tcPr>
            <w:tcW w:w="2268" w:type="dxa"/>
            <w:noWrap/>
            <w:hideMark/>
            <w:tcPrChange w:id="203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75F09B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107C1D42" w14:textId="77777777" w:rsidTr="00593658">
        <w:trPr>
          <w:trHeight w:val="300"/>
          <w:trPrChange w:id="203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38" w:author="Лариса" w:date="2020-09-02T17:55:00Z">
              <w:tcPr>
                <w:tcW w:w="709" w:type="dxa"/>
                <w:noWrap/>
              </w:tcPr>
            </w:tcPrChange>
          </w:tcPr>
          <w:p w14:paraId="7AE06FA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835" w:type="dxa"/>
            <w:noWrap/>
            <w:hideMark/>
            <w:tcPrChange w:id="203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F28AE5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Марьям Магомедовна</w:t>
            </w:r>
          </w:p>
        </w:tc>
        <w:tc>
          <w:tcPr>
            <w:tcW w:w="4060" w:type="dxa"/>
            <w:noWrap/>
            <w:hideMark/>
            <w:tcPrChange w:id="204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6B4201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"Лицей №22"</w:t>
            </w:r>
          </w:p>
        </w:tc>
        <w:tc>
          <w:tcPr>
            <w:tcW w:w="2268" w:type="dxa"/>
            <w:noWrap/>
            <w:hideMark/>
            <w:tcPrChange w:id="204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73FAA7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18DD71AC" w14:textId="77777777" w:rsidTr="00593658">
        <w:trPr>
          <w:trHeight w:val="300"/>
          <w:trPrChange w:id="204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43" w:author="Лариса" w:date="2020-09-02T17:55:00Z">
              <w:tcPr>
                <w:tcW w:w="709" w:type="dxa"/>
                <w:noWrap/>
              </w:tcPr>
            </w:tcPrChange>
          </w:tcPr>
          <w:p w14:paraId="047B280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2835" w:type="dxa"/>
            <w:noWrap/>
            <w:hideMark/>
            <w:tcPrChange w:id="204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3BB26C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Муминат Магомедовна</w:t>
            </w:r>
          </w:p>
        </w:tc>
        <w:tc>
          <w:tcPr>
            <w:tcW w:w="4060" w:type="dxa"/>
            <w:noWrap/>
            <w:hideMark/>
            <w:tcPrChange w:id="204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DCA72E9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Сергокалинский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"Мюрегинская СОШ"</w:t>
            </w:r>
          </w:p>
        </w:tc>
        <w:tc>
          <w:tcPr>
            <w:tcW w:w="2268" w:type="dxa"/>
            <w:noWrap/>
            <w:hideMark/>
            <w:tcPrChange w:id="204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AA7225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32A803A0" w14:textId="77777777" w:rsidTr="00593658">
        <w:trPr>
          <w:trHeight w:val="300"/>
          <w:trPrChange w:id="204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48" w:author="Лариса" w:date="2020-09-02T17:55:00Z">
              <w:tcPr>
                <w:tcW w:w="709" w:type="dxa"/>
                <w:noWrap/>
              </w:tcPr>
            </w:tcPrChange>
          </w:tcPr>
          <w:p w14:paraId="025E95F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835" w:type="dxa"/>
            <w:noWrap/>
            <w:hideMark/>
            <w:tcPrChange w:id="204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1AB432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Нурьян Магомедовна</w:t>
            </w:r>
          </w:p>
        </w:tc>
        <w:tc>
          <w:tcPr>
            <w:tcW w:w="4060" w:type="dxa"/>
            <w:noWrap/>
            <w:hideMark/>
            <w:tcPrChange w:id="205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23CDC2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Хасавюрт,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"Прогимназия №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"Ручеек"</w:t>
            </w:r>
          </w:p>
        </w:tc>
        <w:tc>
          <w:tcPr>
            <w:tcW w:w="2268" w:type="dxa"/>
            <w:noWrap/>
            <w:hideMark/>
            <w:tcPrChange w:id="205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3D6CDF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165FB465" w14:textId="77777777" w:rsidTr="00593658">
        <w:trPr>
          <w:trHeight w:val="300"/>
          <w:trPrChange w:id="205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53" w:author="Лариса" w:date="2020-09-02T17:55:00Z">
              <w:tcPr>
                <w:tcW w:w="709" w:type="dxa"/>
                <w:noWrap/>
              </w:tcPr>
            </w:tcPrChange>
          </w:tcPr>
          <w:p w14:paraId="729FDFD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835" w:type="dxa"/>
            <w:noWrap/>
            <w:hideMark/>
            <w:tcPrChange w:id="205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A5C6A8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Патимат Газимагомедовна</w:t>
            </w:r>
          </w:p>
        </w:tc>
        <w:tc>
          <w:tcPr>
            <w:tcW w:w="4060" w:type="dxa"/>
            <w:noWrap/>
            <w:hideMark/>
            <w:tcPrChange w:id="205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6702C24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Хунзахский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"Амушинская СОШ им. Гаджимурадова М.Т."</w:t>
            </w:r>
          </w:p>
        </w:tc>
        <w:tc>
          <w:tcPr>
            <w:tcW w:w="2268" w:type="dxa"/>
            <w:noWrap/>
            <w:hideMark/>
            <w:tcPrChange w:id="205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85A2C3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40B59AEC" w14:textId="77777777" w:rsidTr="00593658">
        <w:trPr>
          <w:trHeight w:val="300"/>
          <w:trPrChange w:id="205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58" w:author="Лариса" w:date="2020-09-02T17:55:00Z">
              <w:tcPr>
                <w:tcW w:w="709" w:type="dxa"/>
                <w:noWrap/>
              </w:tcPr>
            </w:tcPrChange>
          </w:tcPr>
          <w:p w14:paraId="70983BD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2835" w:type="dxa"/>
            <w:noWrap/>
            <w:hideMark/>
            <w:tcPrChange w:id="205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B3B927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Патимат Ибрагимовна</w:t>
            </w:r>
          </w:p>
        </w:tc>
        <w:tc>
          <w:tcPr>
            <w:tcW w:w="4060" w:type="dxa"/>
            <w:noWrap/>
            <w:hideMark/>
            <w:tcPrChange w:id="206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76E113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Дахадаевский р.,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"Кищинская СОШ"</w:t>
            </w:r>
          </w:p>
        </w:tc>
        <w:tc>
          <w:tcPr>
            <w:tcW w:w="2268" w:type="dxa"/>
            <w:noWrap/>
            <w:hideMark/>
            <w:tcPrChange w:id="206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497DAE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математики</w:t>
            </w:r>
          </w:p>
        </w:tc>
      </w:tr>
      <w:tr w:rsidR="006F5B01" w:rsidRPr="001960F5" w14:paraId="52F8D634" w14:textId="77777777" w:rsidTr="00593658">
        <w:trPr>
          <w:trHeight w:val="300"/>
          <w:trPrChange w:id="206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63" w:author="Лариса" w:date="2020-09-02T17:55:00Z">
              <w:tcPr>
                <w:tcW w:w="709" w:type="dxa"/>
                <w:noWrap/>
              </w:tcPr>
            </w:tcPrChange>
          </w:tcPr>
          <w:p w14:paraId="120522C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835" w:type="dxa"/>
            <w:noWrap/>
            <w:hideMark/>
            <w:tcPrChange w:id="206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A1329D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Раисат Магомедовна</w:t>
            </w:r>
          </w:p>
        </w:tc>
        <w:tc>
          <w:tcPr>
            <w:tcW w:w="4060" w:type="dxa"/>
            <w:noWrap/>
            <w:hideMark/>
            <w:tcPrChange w:id="206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C39143D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Акушинский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"Акушинская СОШ №3"</w:t>
            </w:r>
          </w:p>
        </w:tc>
        <w:tc>
          <w:tcPr>
            <w:tcW w:w="2268" w:type="dxa"/>
            <w:noWrap/>
            <w:hideMark/>
            <w:tcPrChange w:id="206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4CA610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иностранных языков</w:t>
            </w:r>
          </w:p>
        </w:tc>
      </w:tr>
      <w:tr w:rsidR="006F5B01" w:rsidRPr="001960F5" w14:paraId="47287D19" w14:textId="77777777" w:rsidTr="00593658">
        <w:trPr>
          <w:trHeight w:val="300"/>
          <w:trPrChange w:id="206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68" w:author="Лариса" w:date="2020-09-02T17:55:00Z">
              <w:tcPr>
                <w:tcW w:w="709" w:type="dxa"/>
                <w:noWrap/>
              </w:tcPr>
            </w:tcPrChange>
          </w:tcPr>
          <w:p w14:paraId="2F3E7D7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835" w:type="dxa"/>
            <w:noWrap/>
            <w:hideMark/>
            <w:tcPrChange w:id="206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B60A37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Раисат Омаргаджиевна</w:t>
            </w:r>
          </w:p>
        </w:tc>
        <w:tc>
          <w:tcPr>
            <w:tcW w:w="4060" w:type="dxa"/>
            <w:noWrap/>
            <w:hideMark/>
            <w:tcPrChange w:id="207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56ACBAB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Шамильский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"Гоорская СОШ"</w:t>
            </w:r>
          </w:p>
        </w:tc>
        <w:tc>
          <w:tcPr>
            <w:tcW w:w="2268" w:type="dxa"/>
            <w:noWrap/>
            <w:hideMark/>
            <w:tcPrChange w:id="207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D1419A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15906B70" w14:textId="77777777" w:rsidTr="00593658">
        <w:trPr>
          <w:trHeight w:val="300"/>
          <w:trPrChange w:id="207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73" w:author="Лариса" w:date="2020-09-02T17:55:00Z">
              <w:tcPr>
                <w:tcW w:w="709" w:type="dxa"/>
                <w:noWrap/>
              </w:tcPr>
            </w:tcPrChange>
          </w:tcPr>
          <w:p w14:paraId="7753FDB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835" w:type="dxa"/>
            <w:noWrap/>
            <w:hideMark/>
            <w:tcPrChange w:id="207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C3993A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Роза Гамзатовна</w:t>
            </w:r>
          </w:p>
        </w:tc>
        <w:tc>
          <w:tcPr>
            <w:tcW w:w="4060" w:type="dxa"/>
            <w:noWrap/>
            <w:hideMark/>
            <w:tcPrChange w:id="207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7E22171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Кизлярский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"Александрийская СОШ"</w:t>
            </w:r>
          </w:p>
        </w:tc>
        <w:tc>
          <w:tcPr>
            <w:tcW w:w="2268" w:type="dxa"/>
            <w:noWrap/>
            <w:hideMark/>
            <w:tcPrChange w:id="207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929D9A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истории</w:t>
            </w:r>
          </w:p>
        </w:tc>
      </w:tr>
      <w:tr w:rsidR="006F5B01" w:rsidRPr="001960F5" w14:paraId="66F10732" w14:textId="77777777" w:rsidTr="00593658">
        <w:trPr>
          <w:trHeight w:val="300"/>
          <w:trPrChange w:id="207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78" w:author="Лариса" w:date="2020-09-02T17:55:00Z">
              <w:tcPr>
                <w:tcW w:w="709" w:type="dxa"/>
                <w:noWrap/>
              </w:tcPr>
            </w:tcPrChange>
          </w:tcPr>
          <w:p w14:paraId="607653E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835" w:type="dxa"/>
            <w:noWrap/>
            <w:hideMark/>
            <w:tcPrChange w:id="207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67D587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 Унайзат Темирхановна</w:t>
            </w:r>
          </w:p>
        </w:tc>
        <w:tc>
          <w:tcPr>
            <w:tcW w:w="4060" w:type="dxa"/>
            <w:noWrap/>
            <w:hideMark/>
            <w:tcPrChange w:id="208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1B80376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Кизлярский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"Малоарешевская СОШ"</w:t>
            </w:r>
          </w:p>
        </w:tc>
        <w:tc>
          <w:tcPr>
            <w:tcW w:w="2268" w:type="dxa"/>
            <w:noWrap/>
            <w:hideMark/>
            <w:tcPrChange w:id="208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B696FC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математики</w:t>
            </w:r>
          </w:p>
        </w:tc>
      </w:tr>
      <w:tr w:rsidR="006F5B01" w:rsidRPr="001960F5" w14:paraId="3CE69B18" w14:textId="77777777" w:rsidTr="00593658">
        <w:trPr>
          <w:trHeight w:val="300"/>
          <w:trPrChange w:id="208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83" w:author="Лариса" w:date="2020-09-02T17:55:00Z">
              <w:tcPr>
                <w:tcW w:w="709" w:type="dxa"/>
                <w:noWrap/>
              </w:tcPr>
            </w:tcPrChange>
          </w:tcPr>
          <w:p w14:paraId="47ADEFF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835" w:type="dxa"/>
            <w:noWrap/>
            <w:hideMark/>
            <w:tcPrChange w:id="208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6DB5CA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Магомедтагаева Мадина Ахмедрасуловна</w:t>
            </w:r>
          </w:p>
        </w:tc>
        <w:tc>
          <w:tcPr>
            <w:tcW w:w="4060" w:type="dxa"/>
            <w:noWrap/>
            <w:hideMark/>
            <w:tcPrChange w:id="208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87E338E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Ботлихский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"Алакский лицей"</w:t>
            </w:r>
          </w:p>
        </w:tc>
        <w:tc>
          <w:tcPr>
            <w:tcW w:w="2268" w:type="dxa"/>
            <w:noWrap/>
            <w:hideMark/>
            <w:tcPrChange w:id="208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C8CB41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657CA581" w14:textId="77777777" w:rsidTr="00593658">
        <w:trPr>
          <w:trHeight w:val="300"/>
          <w:trPrChange w:id="208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88" w:author="Лариса" w:date="2020-09-02T17:55:00Z">
              <w:tcPr>
                <w:tcW w:w="709" w:type="dxa"/>
                <w:noWrap/>
              </w:tcPr>
            </w:tcPrChange>
          </w:tcPr>
          <w:p w14:paraId="75D8CA8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835" w:type="dxa"/>
            <w:noWrap/>
            <w:hideMark/>
            <w:tcPrChange w:id="208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8DF4D1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Магомедхабибова Жугарат Наибсултановна</w:t>
            </w:r>
          </w:p>
        </w:tc>
        <w:tc>
          <w:tcPr>
            <w:tcW w:w="4060" w:type="dxa"/>
            <w:noWrap/>
            <w:hideMark/>
            <w:tcPrChange w:id="209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99DBC2E" w14:textId="77777777" w:rsidR="006F5B01" w:rsidRPr="001960F5" w:rsidRDefault="00FB4A93" w:rsidP="00CC56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Казбековский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"Гимназия Культур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мира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 К.Г. Нуцалова"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Гуни</w:t>
            </w:r>
          </w:p>
        </w:tc>
        <w:tc>
          <w:tcPr>
            <w:tcW w:w="2268" w:type="dxa"/>
            <w:noWrap/>
            <w:hideMark/>
            <w:tcPrChange w:id="209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349137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12B45C4A" w14:textId="77777777" w:rsidTr="00593658">
        <w:trPr>
          <w:trHeight w:val="300"/>
          <w:trPrChange w:id="209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93" w:author="Лариса" w:date="2020-09-02T17:55:00Z">
              <w:tcPr>
                <w:tcW w:w="709" w:type="dxa"/>
                <w:noWrap/>
              </w:tcPr>
            </w:tcPrChange>
          </w:tcPr>
          <w:p w14:paraId="79E6279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835" w:type="dxa"/>
            <w:noWrap/>
            <w:hideMark/>
            <w:tcPrChange w:id="209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D88E07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Мадаев Муса Раджабович</w:t>
            </w:r>
          </w:p>
        </w:tc>
        <w:tc>
          <w:tcPr>
            <w:tcW w:w="4060" w:type="dxa"/>
            <w:noWrap/>
            <w:hideMark/>
            <w:tcPrChange w:id="209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718C3CC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"Ханагская СОШ"</w:t>
            </w:r>
          </w:p>
        </w:tc>
        <w:tc>
          <w:tcPr>
            <w:tcW w:w="2268" w:type="dxa"/>
            <w:noWrap/>
            <w:hideMark/>
            <w:tcPrChange w:id="209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C1C3F4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физической культуры</w:t>
            </w:r>
          </w:p>
        </w:tc>
      </w:tr>
      <w:tr w:rsidR="006F5B01" w:rsidRPr="001960F5" w14:paraId="14E4F1A6" w14:textId="77777777" w:rsidTr="00593658">
        <w:trPr>
          <w:trHeight w:val="300"/>
          <w:trPrChange w:id="209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098" w:author="Лариса" w:date="2020-09-02T17:55:00Z">
              <w:tcPr>
                <w:tcW w:w="709" w:type="dxa"/>
                <w:noWrap/>
              </w:tcPr>
            </w:tcPrChange>
          </w:tcPr>
          <w:p w14:paraId="2C45401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2835" w:type="dxa"/>
            <w:noWrap/>
            <w:hideMark/>
            <w:tcPrChange w:id="209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7B8E84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Маматова Бурлият Аскеровна</w:t>
            </w:r>
          </w:p>
        </w:tc>
        <w:tc>
          <w:tcPr>
            <w:tcW w:w="4060" w:type="dxa"/>
            <w:noWrap/>
            <w:hideMark/>
            <w:tcPrChange w:id="210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BB3ECE6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Бабаюртовский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"Хамамаюртовская СОШ №2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Хизриева З.Х"</w:t>
            </w:r>
          </w:p>
        </w:tc>
        <w:tc>
          <w:tcPr>
            <w:tcW w:w="2268" w:type="dxa"/>
            <w:noWrap/>
            <w:hideMark/>
            <w:tcPrChange w:id="210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093E5D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2BD7158F" w14:textId="77777777" w:rsidTr="00593658">
        <w:trPr>
          <w:trHeight w:val="300"/>
          <w:trPrChange w:id="210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03" w:author="Лариса" w:date="2020-09-02T17:55:00Z">
              <w:tcPr>
                <w:tcW w:w="709" w:type="dxa"/>
                <w:noWrap/>
              </w:tcPr>
            </w:tcPrChange>
          </w:tcPr>
          <w:p w14:paraId="2E173BE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2835" w:type="dxa"/>
            <w:noWrap/>
            <w:hideMark/>
            <w:tcPrChange w:id="210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C61FB8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Мансуров Мансур Наврузович</w:t>
            </w:r>
          </w:p>
        </w:tc>
        <w:tc>
          <w:tcPr>
            <w:tcW w:w="4060" w:type="dxa"/>
            <w:noWrap/>
            <w:hideMark/>
            <w:tcPrChange w:id="210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5FAAE53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"Капкайкентская СОШ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 Б.А. Магомедова"</w:t>
            </w:r>
          </w:p>
        </w:tc>
        <w:tc>
          <w:tcPr>
            <w:tcW w:w="2268" w:type="dxa"/>
            <w:noWrap/>
            <w:hideMark/>
            <w:tcPrChange w:id="210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CFE88E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биологии</w:t>
            </w:r>
          </w:p>
        </w:tc>
      </w:tr>
      <w:tr w:rsidR="006F5B01" w:rsidRPr="001960F5" w14:paraId="148DA453" w14:textId="77777777" w:rsidTr="00593658">
        <w:trPr>
          <w:trHeight w:val="300"/>
          <w:trPrChange w:id="210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08" w:author="Лариса" w:date="2020-09-02T17:55:00Z">
              <w:tcPr>
                <w:tcW w:w="709" w:type="dxa"/>
                <w:noWrap/>
              </w:tcPr>
            </w:tcPrChange>
          </w:tcPr>
          <w:p w14:paraId="7562CA4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2835" w:type="dxa"/>
            <w:noWrap/>
            <w:hideMark/>
            <w:tcPrChange w:id="210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9F773B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Махмудова Светлана Махмудовна</w:t>
            </w:r>
          </w:p>
        </w:tc>
        <w:tc>
          <w:tcPr>
            <w:tcW w:w="4060" w:type="dxa"/>
            <w:noWrap/>
            <w:hideMark/>
            <w:tcPrChange w:id="211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51E1C0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Кизляр, ГКОУ РД "Кизлярская гимназия-интернат "Культура мира"</w:t>
            </w:r>
          </w:p>
        </w:tc>
        <w:tc>
          <w:tcPr>
            <w:tcW w:w="2268" w:type="dxa"/>
            <w:noWrap/>
            <w:hideMark/>
            <w:tcPrChange w:id="211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F26F4E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1B0E5E1C" w14:textId="77777777" w:rsidTr="00593658">
        <w:trPr>
          <w:trHeight w:val="300"/>
          <w:trPrChange w:id="211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13" w:author="Лариса" w:date="2020-09-02T17:55:00Z">
              <w:tcPr>
                <w:tcW w:w="709" w:type="dxa"/>
                <w:noWrap/>
              </w:tcPr>
            </w:tcPrChange>
          </w:tcPr>
          <w:p w14:paraId="18E5C15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2835" w:type="dxa"/>
            <w:noWrap/>
            <w:hideMark/>
            <w:tcPrChange w:id="211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1381C5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Межитова Марина Арслановна</w:t>
            </w:r>
          </w:p>
        </w:tc>
        <w:tc>
          <w:tcPr>
            <w:tcW w:w="4060" w:type="dxa"/>
            <w:noWrap/>
            <w:hideMark/>
            <w:tcPrChange w:id="211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0A45D13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Новолакский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"Терекли-Мектебская СОШ им. Кадрии"</w:t>
            </w:r>
          </w:p>
        </w:tc>
        <w:tc>
          <w:tcPr>
            <w:tcW w:w="2268" w:type="dxa"/>
            <w:noWrap/>
            <w:hideMark/>
            <w:tcPrChange w:id="211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C93541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дагестанской литературы</w:t>
            </w:r>
          </w:p>
        </w:tc>
      </w:tr>
      <w:tr w:rsidR="006F5B01" w:rsidRPr="001960F5" w14:paraId="669F2BE8" w14:textId="77777777" w:rsidTr="00593658">
        <w:trPr>
          <w:trHeight w:val="300"/>
          <w:trPrChange w:id="211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18" w:author="Лариса" w:date="2020-09-02T17:55:00Z">
              <w:tcPr>
                <w:tcW w:w="709" w:type="dxa"/>
                <w:noWrap/>
              </w:tcPr>
            </w:tcPrChange>
          </w:tcPr>
          <w:p w14:paraId="113D2AE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835" w:type="dxa"/>
            <w:noWrap/>
            <w:hideMark/>
            <w:tcPrChange w:id="211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2A35B0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Мирзабегова Саида Заирбеговна</w:t>
            </w:r>
          </w:p>
        </w:tc>
        <w:tc>
          <w:tcPr>
            <w:tcW w:w="4060" w:type="dxa"/>
            <w:noWrap/>
            <w:hideMark/>
            <w:tcPrChange w:id="212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FE8BC9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Хасавюрт, </w:t>
            </w:r>
            <w:r w:rsidR="00FB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</w:t>
            </w:r>
            <w:r w:rsidRPr="00FB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ДО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"СДЮСШОР им. М.Батырова"</w:t>
            </w:r>
          </w:p>
        </w:tc>
        <w:tc>
          <w:tcPr>
            <w:tcW w:w="2268" w:type="dxa"/>
            <w:noWrap/>
            <w:hideMark/>
            <w:tcPrChange w:id="212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E98CA8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тренер-преподаватель</w:t>
            </w:r>
          </w:p>
        </w:tc>
      </w:tr>
      <w:tr w:rsidR="006F5B01" w:rsidRPr="001960F5" w14:paraId="32116A31" w14:textId="77777777" w:rsidTr="00593658">
        <w:trPr>
          <w:trHeight w:val="300"/>
          <w:trPrChange w:id="212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23" w:author="Лариса" w:date="2020-09-02T17:55:00Z">
              <w:tcPr>
                <w:tcW w:w="709" w:type="dxa"/>
                <w:noWrap/>
              </w:tcPr>
            </w:tcPrChange>
          </w:tcPr>
          <w:p w14:paraId="0364555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2835" w:type="dxa"/>
            <w:noWrap/>
            <w:hideMark/>
            <w:tcPrChange w:id="212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B2A162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Мирзаева Сайгибат Ибрагимовна </w:t>
            </w:r>
          </w:p>
        </w:tc>
        <w:tc>
          <w:tcPr>
            <w:tcW w:w="4060" w:type="dxa"/>
            <w:noWrap/>
            <w:hideMark/>
            <w:tcPrChange w:id="212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8A107E6" w14:textId="77777777" w:rsidR="006F5B01" w:rsidRPr="001960F5" w:rsidRDefault="00FB4A93" w:rsidP="00CC56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Левашинский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арлабкинская СОШ"</w:t>
            </w:r>
          </w:p>
        </w:tc>
        <w:tc>
          <w:tcPr>
            <w:tcW w:w="2268" w:type="dxa"/>
            <w:noWrap/>
            <w:hideMark/>
            <w:tcPrChange w:id="212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4B8D6B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7742925E" w14:textId="77777777" w:rsidTr="00593658">
        <w:trPr>
          <w:trHeight w:val="300"/>
          <w:trPrChange w:id="212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28" w:author="Лариса" w:date="2020-09-02T17:55:00Z">
              <w:tcPr>
                <w:tcW w:w="709" w:type="dxa"/>
                <w:noWrap/>
              </w:tcPr>
            </w:tcPrChange>
          </w:tcPr>
          <w:p w14:paraId="6123B97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2835" w:type="dxa"/>
            <w:noWrap/>
            <w:hideMark/>
            <w:tcPrChange w:id="212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28FA22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Мирзаперова Хамис Касумбековна</w:t>
            </w:r>
          </w:p>
        </w:tc>
        <w:tc>
          <w:tcPr>
            <w:tcW w:w="4060" w:type="dxa"/>
            <w:noWrap/>
            <w:hideMark/>
            <w:tcPrChange w:id="213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B4CF01C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Дахадаевский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"Ирагинская СОШ"</w:t>
            </w:r>
          </w:p>
        </w:tc>
        <w:tc>
          <w:tcPr>
            <w:tcW w:w="2268" w:type="dxa"/>
            <w:noWrap/>
            <w:hideMark/>
            <w:tcPrChange w:id="213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1A44D9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математики</w:t>
            </w:r>
          </w:p>
        </w:tc>
      </w:tr>
      <w:tr w:rsidR="006F5B01" w:rsidRPr="001960F5" w14:paraId="333AB8D6" w14:textId="77777777" w:rsidTr="00593658">
        <w:trPr>
          <w:trHeight w:val="300"/>
          <w:trPrChange w:id="213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33" w:author="Лариса" w:date="2020-09-02T17:55:00Z">
              <w:tcPr>
                <w:tcW w:w="709" w:type="dxa"/>
                <w:noWrap/>
              </w:tcPr>
            </w:tcPrChange>
          </w:tcPr>
          <w:p w14:paraId="4FF6168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2835" w:type="dxa"/>
            <w:noWrap/>
            <w:hideMark/>
            <w:tcPrChange w:id="213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ECB5F4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Мирзоева Джамиля Саракиевна</w:t>
            </w:r>
          </w:p>
        </w:tc>
        <w:tc>
          <w:tcPr>
            <w:tcW w:w="4060" w:type="dxa"/>
            <w:noWrap/>
            <w:hideMark/>
            <w:tcPrChange w:id="213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B1435DC" w14:textId="77777777" w:rsidR="006F5B01" w:rsidRPr="001960F5" w:rsidRDefault="004B1B0D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B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"Октябрьская СОШ"</w:t>
            </w:r>
          </w:p>
        </w:tc>
        <w:tc>
          <w:tcPr>
            <w:tcW w:w="2268" w:type="dxa"/>
            <w:noWrap/>
            <w:hideMark/>
            <w:tcPrChange w:id="213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16322C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10F2D081" w14:textId="77777777" w:rsidTr="00593658">
        <w:trPr>
          <w:trHeight w:val="300"/>
          <w:trPrChange w:id="213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38" w:author="Лариса" w:date="2020-09-02T17:55:00Z">
              <w:tcPr>
                <w:tcW w:w="709" w:type="dxa"/>
                <w:noWrap/>
              </w:tcPr>
            </w:tcPrChange>
          </w:tcPr>
          <w:p w14:paraId="6ED1C39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2835" w:type="dxa"/>
            <w:noWrap/>
            <w:hideMark/>
            <w:tcPrChange w:id="213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048FCC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Мирзоева Регина Савзихановна</w:t>
            </w:r>
          </w:p>
        </w:tc>
        <w:tc>
          <w:tcPr>
            <w:tcW w:w="4060" w:type="dxa"/>
            <w:noWrap/>
            <w:hideMark/>
            <w:tcPrChange w:id="214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B171E04" w14:textId="77777777" w:rsidR="006F5B01" w:rsidRPr="001960F5" w:rsidRDefault="00CC561B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</w:t>
            </w:r>
            <w:r w:rsidR="00FB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"Куркентская СОШ №2"</w:t>
            </w:r>
          </w:p>
        </w:tc>
        <w:tc>
          <w:tcPr>
            <w:tcW w:w="2268" w:type="dxa"/>
            <w:noWrap/>
            <w:hideMark/>
            <w:tcPrChange w:id="214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0E7354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р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усского языка и литературы</w:t>
            </w:r>
          </w:p>
        </w:tc>
      </w:tr>
      <w:tr w:rsidR="006F5B01" w:rsidRPr="001960F5" w14:paraId="7E4DB1AA" w14:textId="77777777" w:rsidTr="00593658">
        <w:trPr>
          <w:trHeight w:val="300"/>
          <w:trPrChange w:id="214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43" w:author="Лариса" w:date="2020-09-02T17:55:00Z">
              <w:tcPr>
                <w:tcW w:w="709" w:type="dxa"/>
                <w:noWrap/>
              </w:tcPr>
            </w:tcPrChange>
          </w:tcPr>
          <w:p w14:paraId="4E359D8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2835" w:type="dxa"/>
            <w:noWrap/>
            <w:hideMark/>
            <w:tcPrChange w:id="214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9E9DA4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Мисиева Умхан Агабубаевна</w:t>
            </w:r>
          </w:p>
        </w:tc>
        <w:tc>
          <w:tcPr>
            <w:tcW w:w="4060" w:type="dxa"/>
            <w:noWrap/>
            <w:hideMark/>
            <w:tcPrChange w:id="214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B68238C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Ахтынский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"Ахтынская СОШ №1 им. С. Стальского"</w:t>
            </w:r>
          </w:p>
        </w:tc>
        <w:tc>
          <w:tcPr>
            <w:tcW w:w="2268" w:type="dxa"/>
            <w:noWrap/>
            <w:hideMark/>
            <w:tcPrChange w:id="214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528839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языка и литературы</w:t>
            </w:r>
          </w:p>
        </w:tc>
      </w:tr>
      <w:tr w:rsidR="006F5B01" w:rsidRPr="001960F5" w14:paraId="6CD45C52" w14:textId="77777777" w:rsidTr="00593658">
        <w:trPr>
          <w:trHeight w:val="300"/>
          <w:trPrChange w:id="214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48" w:author="Лариса" w:date="2020-09-02T17:55:00Z">
              <w:tcPr>
                <w:tcW w:w="709" w:type="dxa"/>
                <w:noWrap/>
              </w:tcPr>
            </w:tcPrChange>
          </w:tcPr>
          <w:p w14:paraId="05A5B73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2835" w:type="dxa"/>
            <w:noWrap/>
            <w:hideMark/>
            <w:tcPrChange w:id="214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172F84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Митюрина Галина Александровна</w:t>
            </w:r>
          </w:p>
        </w:tc>
        <w:tc>
          <w:tcPr>
            <w:tcW w:w="4060" w:type="dxa"/>
            <w:noWrap/>
            <w:hideMark/>
            <w:tcPrChange w:id="215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2AB64D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"Начальная школа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детский сад №68"</w:t>
            </w:r>
          </w:p>
        </w:tc>
        <w:tc>
          <w:tcPr>
            <w:tcW w:w="2268" w:type="dxa"/>
            <w:noWrap/>
            <w:hideMark/>
            <w:tcPrChange w:id="215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448EDB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66529811" w14:textId="77777777" w:rsidTr="00593658">
        <w:trPr>
          <w:trHeight w:val="300"/>
          <w:trPrChange w:id="215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53" w:author="Лариса" w:date="2020-09-02T17:55:00Z">
              <w:tcPr>
                <w:tcW w:w="709" w:type="dxa"/>
                <w:noWrap/>
              </w:tcPr>
            </w:tcPrChange>
          </w:tcPr>
          <w:p w14:paraId="29E6A3A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2835" w:type="dxa"/>
            <w:noWrap/>
            <w:hideMark/>
            <w:tcPrChange w:id="215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02062C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Мурадалиева Зарема Абдурашидовна</w:t>
            </w:r>
          </w:p>
        </w:tc>
        <w:tc>
          <w:tcPr>
            <w:tcW w:w="4060" w:type="dxa"/>
            <w:noWrap/>
            <w:hideMark/>
            <w:tcPrChange w:id="215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57A5FD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Каспийск, МБДОУ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"ЦРР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 №5 "Гусельки"</w:t>
            </w:r>
          </w:p>
        </w:tc>
        <w:tc>
          <w:tcPr>
            <w:tcW w:w="2268" w:type="dxa"/>
            <w:noWrap/>
            <w:hideMark/>
            <w:tcPrChange w:id="215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2BB4BA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 ДОУ</w:t>
            </w:r>
          </w:p>
        </w:tc>
      </w:tr>
      <w:tr w:rsidR="006F5B01" w:rsidRPr="001960F5" w14:paraId="52214B11" w14:textId="77777777" w:rsidTr="00593658">
        <w:trPr>
          <w:trHeight w:val="300"/>
          <w:trPrChange w:id="215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58" w:author="Лариса" w:date="2020-09-02T17:55:00Z">
              <w:tcPr>
                <w:tcW w:w="709" w:type="dxa"/>
                <w:noWrap/>
              </w:tcPr>
            </w:tcPrChange>
          </w:tcPr>
          <w:p w14:paraId="09A09FD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835" w:type="dxa"/>
            <w:noWrap/>
            <w:hideMark/>
            <w:tcPrChange w:id="215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21FE50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Мурадисова Сакинат Сахрудиновна</w:t>
            </w:r>
          </w:p>
        </w:tc>
        <w:tc>
          <w:tcPr>
            <w:tcW w:w="4060" w:type="dxa"/>
            <w:noWrap/>
            <w:hideMark/>
            <w:tcPrChange w:id="216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CA1F7B0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Казбековский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МКДОУ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"ЦРР-детский сад №1 "Сказка"</w:t>
            </w:r>
          </w:p>
        </w:tc>
        <w:tc>
          <w:tcPr>
            <w:tcW w:w="2268" w:type="dxa"/>
            <w:noWrap/>
            <w:hideMark/>
            <w:tcPrChange w:id="216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CA7F2F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музыки</w:t>
            </w:r>
          </w:p>
        </w:tc>
      </w:tr>
      <w:tr w:rsidR="006F5B01" w:rsidRPr="001960F5" w14:paraId="11CE4AB7" w14:textId="77777777" w:rsidTr="00593658">
        <w:trPr>
          <w:trHeight w:val="300"/>
          <w:trPrChange w:id="216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63" w:author="Лариса" w:date="2020-09-02T17:55:00Z">
              <w:tcPr>
                <w:tcW w:w="709" w:type="dxa"/>
                <w:noWrap/>
              </w:tcPr>
            </w:tcPrChange>
          </w:tcPr>
          <w:p w14:paraId="6249BAE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2835" w:type="dxa"/>
            <w:noWrap/>
            <w:hideMark/>
            <w:tcPrChange w:id="216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193B65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Муртазалиева Пиржан Нурмагомедовна</w:t>
            </w:r>
          </w:p>
        </w:tc>
        <w:tc>
          <w:tcPr>
            <w:tcW w:w="4060" w:type="dxa"/>
            <w:noWrap/>
            <w:hideMark/>
            <w:tcPrChange w:id="216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AC7D916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"Манасаульская СОШ"</w:t>
            </w:r>
          </w:p>
        </w:tc>
        <w:tc>
          <w:tcPr>
            <w:tcW w:w="2268" w:type="dxa"/>
            <w:noWrap/>
            <w:hideMark/>
            <w:tcPrChange w:id="216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FE00FE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0AEF8274" w14:textId="77777777" w:rsidTr="00593658">
        <w:trPr>
          <w:trHeight w:val="300"/>
          <w:trPrChange w:id="216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68" w:author="Лариса" w:date="2020-09-02T17:55:00Z">
              <w:tcPr>
                <w:tcW w:w="709" w:type="dxa"/>
                <w:noWrap/>
              </w:tcPr>
            </w:tcPrChange>
          </w:tcPr>
          <w:p w14:paraId="3214FA6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2835" w:type="dxa"/>
            <w:noWrap/>
            <w:hideMark/>
            <w:tcPrChange w:id="216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9D692B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Муртузалиева Суна Магамадовна</w:t>
            </w:r>
          </w:p>
        </w:tc>
        <w:tc>
          <w:tcPr>
            <w:tcW w:w="4060" w:type="dxa"/>
            <w:noWrap/>
            <w:hideMark/>
            <w:tcPrChange w:id="217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7C83047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"Ашарская СОШ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сад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268" w:type="dxa"/>
            <w:noWrap/>
            <w:hideMark/>
            <w:tcPrChange w:id="217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5F108E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1019154B" w14:textId="77777777" w:rsidTr="00593658">
        <w:trPr>
          <w:trHeight w:val="300"/>
          <w:trPrChange w:id="217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73" w:author="Лариса" w:date="2020-09-02T17:55:00Z">
              <w:tcPr>
                <w:tcW w:w="709" w:type="dxa"/>
                <w:noWrap/>
              </w:tcPr>
            </w:tcPrChange>
          </w:tcPr>
          <w:p w14:paraId="216C4B4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2835" w:type="dxa"/>
            <w:noWrap/>
            <w:hideMark/>
            <w:tcPrChange w:id="217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290799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Мусавузова Асият Набигулаевна</w:t>
            </w:r>
          </w:p>
        </w:tc>
        <w:tc>
          <w:tcPr>
            <w:tcW w:w="4060" w:type="dxa"/>
            <w:noWrap/>
            <w:hideMark/>
            <w:tcPrChange w:id="217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B94B846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"Октябрьская СОШ"</w:t>
            </w:r>
          </w:p>
        </w:tc>
        <w:tc>
          <w:tcPr>
            <w:tcW w:w="2268" w:type="dxa"/>
            <w:noWrap/>
            <w:hideMark/>
            <w:tcPrChange w:id="217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36E0DE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музыки</w:t>
            </w:r>
          </w:p>
        </w:tc>
      </w:tr>
      <w:tr w:rsidR="006F5B01" w:rsidRPr="001960F5" w14:paraId="7FC4B13F" w14:textId="77777777" w:rsidTr="00593658">
        <w:trPr>
          <w:trHeight w:val="300"/>
          <w:trPrChange w:id="217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78" w:author="Лариса" w:date="2020-09-02T17:55:00Z">
              <w:tcPr>
                <w:tcW w:w="709" w:type="dxa"/>
                <w:noWrap/>
              </w:tcPr>
            </w:tcPrChange>
          </w:tcPr>
          <w:p w14:paraId="2D5289B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2835" w:type="dxa"/>
            <w:noWrap/>
            <w:hideMark/>
            <w:tcPrChange w:id="217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279A5B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Мусаев Ибрет Низамутдинович</w:t>
            </w:r>
          </w:p>
        </w:tc>
        <w:tc>
          <w:tcPr>
            <w:tcW w:w="4060" w:type="dxa"/>
            <w:noWrap/>
            <w:hideMark/>
            <w:tcPrChange w:id="218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FD749D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"Многопрофильная гимназия №38"</w:t>
            </w:r>
          </w:p>
        </w:tc>
        <w:tc>
          <w:tcPr>
            <w:tcW w:w="2268" w:type="dxa"/>
            <w:noWrap/>
            <w:hideMark/>
            <w:tcPrChange w:id="218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138168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музыки</w:t>
            </w:r>
          </w:p>
        </w:tc>
      </w:tr>
      <w:tr w:rsidR="006F5B01" w:rsidRPr="001960F5" w14:paraId="1B162D58" w14:textId="77777777" w:rsidTr="00593658">
        <w:trPr>
          <w:trHeight w:val="300"/>
          <w:trPrChange w:id="218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83" w:author="Лариса" w:date="2020-09-02T17:55:00Z">
              <w:tcPr>
                <w:tcW w:w="709" w:type="dxa"/>
                <w:noWrap/>
              </w:tcPr>
            </w:tcPrChange>
          </w:tcPr>
          <w:p w14:paraId="37D0C24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noWrap/>
            <w:hideMark/>
            <w:tcPrChange w:id="218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EBA42D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Мусаева Марьям Аюбовна</w:t>
            </w:r>
          </w:p>
        </w:tc>
        <w:tc>
          <w:tcPr>
            <w:tcW w:w="4060" w:type="dxa"/>
            <w:noWrap/>
            <w:hideMark/>
            <w:tcPrChange w:id="218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AA3D1A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"СОШ №5 им. Героя России Мусалаева Т.О."</w:t>
            </w:r>
          </w:p>
        </w:tc>
        <w:tc>
          <w:tcPr>
            <w:tcW w:w="2268" w:type="dxa"/>
            <w:noWrap/>
            <w:hideMark/>
            <w:tcPrChange w:id="218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9AFDF4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2B976E54" w14:textId="77777777" w:rsidTr="00593658">
        <w:trPr>
          <w:trHeight w:val="300"/>
          <w:trPrChange w:id="218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88" w:author="Лариса" w:date="2020-09-02T17:55:00Z">
              <w:tcPr>
                <w:tcW w:w="709" w:type="dxa"/>
                <w:noWrap/>
              </w:tcPr>
            </w:tcPrChange>
          </w:tcPr>
          <w:p w14:paraId="3CD64E6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2835" w:type="dxa"/>
            <w:noWrap/>
            <w:hideMark/>
            <w:tcPrChange w:id="218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48B940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Муслимова Замира Наримановна</w:t>
            </w:r>
          </w:p>
        </w:tc>
        <w:tc>
          <w:tcPr>
            <w:tcW w:w="4060" w:type="dxa"/>
            <w:noWrap/>
            <w:hideMark/>
            <w:tcPrChange w:id="219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9BB722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р</w:t>
            </w:r>
            <w:r w:rsidR="00FB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"Центр образования "Юлдаш"</w:t>
            </w:r>
          </w:p>
        </w:tc>
        <w:tc>
          <w:tcPr>
            <w:tcW w:w="2268" w:type="dxa"/>
            <w:noWrap/>
            <w:hideMark/>
            <w:tcPrChange w:id="219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716AA7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7359A454" w14:textId="77777777" w:rsidTr="00593658">
        <w:trPr>
          <w:trHeight w:val="300"/>
          <w:trPrChange w:id="219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93" w:author="Лариса" w:date="2020-09-02T17:55:00Z">
              <w:tcPr>
                <w:tcW w:w="709" w:type="dxa"/>
                <w:noWrap/>
              </w:tcPr>
            </w:tcPrChange>
          </w:tcPr>
          <w:p w14:paraId="6B705C1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2835" w:type="dxa"/>
            <w:noWrap/>
            <w:hideMark/>
            <w:tcPrChange w:id="219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089B47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Муташова Гайбат Магомедовна</w:t>
            </w:r>
          </w:p>
        </w:tc>
        <w:tc>
          <w:tcPr>
            <w:tcW w:w="4060" w:type="dxa"/>
            <w:noWrap/>
            <w:hideMark/>
            <w:tcPrChange w:id="219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DDC6E60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Карабудахкентский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"Уллубийаульская СОШ"</w:t>
            </w:r>
          </w:p>
        </w:tc>
        <w:tc>
          <w:tcPr>
            <w:tcW w:w="2268" w:type="dxa"/>
            <w:noWrap/>
            <w:hideMark/>
            <w:tcPrChange w:id="219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C83477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6EF7374E" w14:textId="77777777" w:rsidTr="00593658">
        <w:trPr>
          <w:trHeight w:val="300"/>
          <w:trPrChange w:id="219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198" w:author="Лариса" w:date="2020-09-02T17:55:00Z">
              <w:tcPr>
                <w:tcW w:w="709" w:type="dxa"/>
                <w:noWrap/>
              </w:tcPr>
            </w:tcPrChange>
          </w:tcPr>
          <w:p w14:paraId="51020D4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2835" w:type="dxa"/>
            <w:noWrap/>
            <w:hideMark/>
            <w:tcPrChange w:id="219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6C3F97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Назирбеков Назирбек Джабраилович</w:t>
            </w:r>
          </w:p>
        </w:tc>
        <w:tc>
          <w:tcPr>
            <w:tcW w:w="4060" w:type="dxa"/>
            <w:noWrap/>
            <w:hideMark/>
            <w:tcPrChange w:id="220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747200E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Сергокалинский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"Бурхимахинская СОШ"</w:t>
            </w:r>
          </w:p>
        </w:tc>
        <w:tc>
          <w:tcPr>
            <w:tcW w:w="2268" w:type="dxa"/>
            <w:noWrap/>
            <w:hideMark/>
            <w:tcPrChange w:id="220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EA5854A" w14:textId="77777777" w:rsidR="006F5B01" w:rsidRPr="001960F5" w:rsidRDefault="006F5B01" w:rsidP="00CC56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="004B1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итературы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родного языка и литературы</w:t>
            </w:r>
          </w:p>
        </w:tc>
      </w:tr>
      <w:tr w:rsidR="006F5B01" w:rsidRPr="001960F5" w14:paraId="050BA57C" w14:textId="77777777" w:rsidTr="00593658">
        <w:trPr>
          <w:trHeight w:val="300"/>
          <w:trPrChange w:id="220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03" w:author="Лариса" w:date="2020-09-02T17:55:00Z">
              <w:tcPr>
                <w:tcW w:w="709" w:type="dxa"/>
                <w:noWrap/>
              </w:tcPr>
            </w:tcPrChange>
          </w:tcPr>
          <w:p w14:paraId="1D1199D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2835" w:type="dxa"/>
            <w:noWrap/>
            <w:hideMark/>
            <w:tcPrChange w:id="220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7483D6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Насирханов Запир Магомедович</w:t>
            </w:r>
          </w:p>
        </w:tc>
        <w:tc>
          <w:tcPr>
            <w:tcW w:w="4060" w:type="dxa"/>
            <w:noWrap/>
            <w:hideMark/>
            <w:tcPrChange w:id="220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9685FE6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 р-н</w:t>
            </w:r>
            <w:r w:rsidR="00A00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</w:t>
            </w:r>
            <w:r w:rsidRPr="00FB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Чанкурбен</w:t>
            </w:r>
            <w:r w:rsidR="006F5B01" w:rsidRPr="00FB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2268" w:type="dxa"/>
            <w:noWrap/>
            <w:hideMark/>
            <w:tcPrChange w:id="220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433DF5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истории</w:t>
            </w:r>
          </w:p>
        </w:tc>
      </w:tr>
      <w:tr w:rsidR="006F5B01" w:rsidRPr="001960F5" w14:paraId="27C36CA9" w14:textId="77777777" w:rsidTr="00593658">
        <w:trPr>
          <w:trHeight w:val="300"/>
          <w:trPrChange w:id="220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08" w:author="Лариса" w:date="2020-09-02T17:55:00Z">
              <w:tcPr>
                <w:tcW w:w="709" w:type="dxa"/>
                <w:noWrap/>
              </w:tcPr>
            </w:tcPrChange>
          </w:tcPr>
          <w:p w14:paraId="2AD8453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187</w:t>
            </w:r>
          </w:p>
        </w:tc>
        <w:tc>
          <w:tcPr>
            <w:tcW w:w="2835" w:type="dxa"/>
            <w:noWrap/>
            <w:hideMark/>
            <w:tcPrChange w:id="220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5E4072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Насруллаева </w:t>
            </w:r>
            <w:r w:rsidRPr="00FB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Аксана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Рахмановна</w:t>
            </w:r>
          </w:p>
        </w:tc>
        <w:tc>
          <w:tcPr>
            <w:tcW w:w="4060" w:type="dxa"/>
            <w:noWrap/>
            <w:hideMark/>
            <w:tcPrChange w:id="221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7F42C0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Дагестанские Огни, МБОУ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"СОШ №2"</w:t>
            </w:r>
          </w:p>
        </w:tc>
        <w:tc>
          <w:tcPr>
            <w:tcW w:w="2268" w:type="dxa"/>
            <w:noWrap/>
            <w:hideMark/>
            <w:tcPrChange w:id="221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D49EAD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языка и литературы</w:t>
            </w:r>
          </w:p>
        </w:tc>
      </w:tr>
      <w:tr w:rsidR="006F5B01" w:rsidRPr="001960F5" w14:paraId="490C9545" w14:textId="77777777" w:rsidTr="00593658">
        <w:trPr>
          <w:trHeight w:val="300"/>
          <w:trPrChange w:id="221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13" w:author="Лариса" w:date="2020-09-02T17:55:00Z">
              <w:tcPr>
                <w:tcW w:w="709" w:type="dxa"/>
                <w:noWrap/>
              </w:tcPr>
            </w:tcPrChange>
          </w:tcPr>
          <w:p w14:paraId="0F2C637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835" w:type="dxa"/>
            <w:noWrap/>
            <w:hideMark/>
            <w:tcPrChange w:id="221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4F09E6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Нурадинова Джамиля Магомедовна</w:t>
            </w:r>
          </w:p>
        </w:tc>
        <w:tc>
          <w:tcPr>
            <w:tcW w:w="4060" w:type="dxa"/>
            <w:noWrap/>
            <w:hideMark/>
            <w:tcPrChange w:id="221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DFA9F68" w14:textId="77777777" w:rsidR="006F5B01" w:rsidRPr="001960F5" w:rsidRDefault="00A0030E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кала, МБОУ "Лицей №22"</w:t>
            </w:r>
          </w:p>
        </w:tc>
        <w:tc>
          <w:tcPr>
            <w:tcW w:w="2268" w:type="dxa"/>
            <w:noWrap/>
            <w:hideMark/>
            <w:tcPrChange w:id="221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2C20A2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биологии</w:t>
            </w:r>
          </w:p>
        </w:tc>
      </w:tr>
      <w:tr w:rsidR="006F5B01" w:rsidRPr="001960F5" w14:paraId="7E334EBC" w14:textId="77777777" w:rsidTr="00593658">
        <w:trPr>
          <w:trHeight w:val="300"/>
          <w:trPrChange w:id="221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18" w:author="Лариса" w:date="2020-09-02T17:55:00Z">
              <w:tcPr>
                <w:tcW w:w="709" w:type="dxa"/>
                <w:noWrap/>
              </w:tcPr>
            </w:tcPrChange>
          </w:tcPr>
          <w:p w14:paraId="02C751C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2835" w:type="dxa"/>
            <w:noWrap/>
            <w:hideMark/>
            <w:tcPrChange w:id="221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398433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Нуридинова Хатимат Гасановна</w:t>
            </w:r>
          </w:p>
        </w:tc>
        <w:tc>
          <w:tcPr>
            <w:tcW w:w="4060" w:type="dxa"/>
            <w:noWrap/>
            <w:hideMark/>
            <w:tcPrChange w:id="222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3575040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Цунтинский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"Гутатлинская СОШ"</w:t>
            </w:r>
          </w:p>
        </w:tc>
        <w:tc>
          <w:tcPr>
            <w:tcW w:w="2268" w:type="dxa"/>
            <w:noWrap/>
            <w:hideMark/>
            <w:tcPrChange w:id="222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7AE8BB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218953E8" w14:textId="77777777" w:rsidTr="00593658">
        <w:trPr>
          <w:trHeight w:val="300"/>
          <w:trPrChange w:id="222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23" w:author="Лариса" w:date="2020-09-02T17:55:00Z">
              <w:tcPr>
                <w:tcW w:w="709" w:type="dxa"/>
                <w:noWrap/>
              </w:tcPr>
            </w:tcPrChange>
          </w:tcPr>
          <w:p w14:paraId="11607F5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2835" w:type="dxa"/>
            <w:noWrap/>
            <w:hideMark/>
            <w:tcPrChange w:id="222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E027FA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Нуриева Дилшен Минхажовна</w:t>
            </w:r>
          </w:p>
        </w:tc>
        <w:tc>
          <w:tcPr>
            <w:tcW w:w="4060" w:type="dxa"/>
            <w:noWrap/>
            <w:hideMark/>
            <w:tcPrChange w:id="222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0E903D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Кизляр, МКОУ "СОШ №9"</w:t>
            </w:r>
          </w:p>
        </w:tc>
        <w:tc>
          <w:tcPr>
            <w:tcW w:w="2268" w:type="dxa"/>
            <w:noWrap/>
            <w:hideMark/>
            <w:tcPrChange w:id="222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645097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</w:tr>
      <w:tr w:rsidR="006F5B01" w:rsidRPr="001960F5" w14:paraId="39F02DA6" w14:textId="77777777" w:rsidTr="00593658">
        <w:trPr>
          <w:trHeight w:val="300"/>
          <w:trPrChange w:id="222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28" w:author="Лариса" w:date="2020-09-02T17:55:00Z">
              <w:tcPr>
                <w:tcW w:w="709" w:type="dxa"/>
                <w:noWrap/>
              </w:tcPr>
            </w:tcPrChange>
          </w:tcPr>
          <w:p w14:paraId="2C64AE4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2835" w:type="dxa"/>
            <w:noWrap/>
            <w:hideMark/>
            <w:tcPrChange w:id="222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D7F914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Нурмагомедова Патимат Адильгереевна</w:t>
            </w:r>
          </w:p>
        </w:tc>
        <w:tc>
          <w:tcPr>
            <w:tcW w:w="4060" w:type="dxa"/>
            <w:noWrap/>
            <w:hideMark/>
            <w:tcPrChange w:id="223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1F650EA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Ботлихский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"Алакский лицей"</w:t>
            </w:r>
          </w:p>
        </w:tc>
        <w:tc>
          <w:tcPr>
            <w:tcW w:w="2268" w:type="dxa"/>
            <w:noWrap/>
            <w:hideMark/>
            <w:tcPrChange w:id="223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18AEE9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4F8ED5F4" w14:textId="77777777" w:rsidTr="00593658">
        <w:trPr>
          <w:trHeight w:val="300"/>
          <w:trPrChange w:id="223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33" w:author="Лариса" w:date="2020-09-02T17:55:00Z">
              <w:tcPr>
                <w:tcW w:w="709" w:type="dxa"/>
                <w:noWrap/>
              </w:tcPr>
            </w:tcPrChange>
          </w:tcPr>
          <w:p w14:paraId="4E14152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835" w:type="dxa"/>
            <w:noWrap/>
            <w:hideMark/>
            <w:tcPrChange w:id="223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37B70A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Нухова Эльмира Абдулкадыровна</w:t>
            </w:r>
          </w:p>
        </w:tc>
        <w:tc>
          <w:tcPr>
            <w:tcW w:w="4060" w:type="dxa"/>
            <w:noWrap/>
            <w:hideMark/>
            <w:tcPrChange w:id="223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19D6C1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"СОШ №5 им. Героя России Мусалаева Т.О."</w:t>
            </w:r>
          </w:p>
        </w:tc>
        <w:tc>
          <w:tcPr>
            <w:tcW w:w="2268" w:type="dxa"/>
            <w:noWrap/>
            <w:hideMark/>
            <w:tcPrChange w:id="223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F489BD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</w:p>
        </w:tc>
      </w:tr>
      <w:tr w:rsidR="006F5B01" w:rsidRPr="001960F5" w14:paraId="09C79D9A" w14:textId="77777777" w:rsidTr="00593658">
        <w:trPr>
          <w:trHeight w:val="300"/>
          <w:trPrChange w:id="223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38" w:author="Лариса" w:date="2020-09-02T17:55:00Z">
              <w:tcPr>
                <w:tcW w:w="709" w:type="dxa"/>
                <w:noWrap/>
              </w:tcPr>
            </w:tcPrChange>
          </w:tcPr>
          <w:p w14:paraId="35B2C57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2835" w:type="dxa"/>
            <w:noWrap/>
            <w:hideMark/>
            <w:tcPrChange w:id="223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64F09B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Омарова Джаврият Джамаловна</w:t>
            </w:r>
          </w:p>
        </w:tc>
        <w:tc>
          <w:tcPr>
            <w:tcW w:w="4060" w:type="dxa"/>
            <w:noWrap/>
            <w:hideMark/>
            <w:tcPrChange w:id="224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1340832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"Манасаульская СОШ"</w:t>
            </w:r>
          </w:p>
        </w:tc>
        <w:tc>
          <w:tcPr>
            <w:tcW w:w="2268" w:type="dxa"/>
            <w:noWrap/>
            <w:hideMark/>
            <w:tcPrChange w:id="224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42B3CC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6F5B01" w:rsidRPr="001960F5" w14:paraId="1815D1B4" w14:textId="77777777" w:rsidTr="00593658">
        <w:trPr>
          <w:trHeight w:val="300"/>
          <w:trPrChange w:id="224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43" w:author="Лариса" w:date="2020-09-02T17:55:00Z">
              <w:tcPr>
                <w:tcW w:w="709" w:type="dxa"/>
                <w:noWrap/>
              </w:tcPr>
            </w:tcPrChange>
          </w:tcPr>
          <w:p w14:paraId="49F5C15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2835" w:type="dxa"/>
            <w:noWrap/>
            <w:hideMark/>
            <w:tcPrChange w:id="224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407CAE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Омарова Назиле Хан-Ахмедовна</w:t>
            </w:r>
          </w:p>
        </w:tc>
        <w:tc>
          <w:tcPr>
            <w:tcW w:w="4060" w:type="dxa"/>
            <w:noWrap/>
            <w:hideMark/>
            <w:tcPrChange w:id="224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9FFC9A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"СОШ №58"</w:t>
            </w:r>
          </w:p>
        </w:tc>
        <w:tc>
          <w:tcPr>
            <w:tcW w:w="2268" w:type="dxa"/>
            <w:noWrap/>
            <w:hideMark/>
            <w:tcPrChange w:id="224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4E7B4F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6F5B01" w:rsidRPr="001960F5" w14:paraId="68F5ADDA" w14:textId="77777777" w:rsidTr="00593658">
        <w:trPr>
          <w:trHeight w:val="300"/>
          <w:trPrChange w:id="224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48" w:author="Лариса" w:date="2020-09-02T17:55:00Z">
              <w:tcPr>
                <w:tcW w:w="709" w:type="dxa"/>
                <w:noWrap/>
              </w:tcPr>
            </w:tcPrChange>
          </w:tcPr>
          <w:p w14:paraId="181AB0C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2835" w:type="dxa"/>
            <w:noWrap/>
            <w:hideMark/>
            <w:tcPrChange w:id="224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2FD43B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Омарова Патимат Абдулпатаховна</w:t>
            </w:r>
          </w:p>
        </w:tc>
        <w:tc>
          <w:tcPr>
            <w:tcW w:w="4060" w:type="dxa"/>
            <w:noWrap/>
            <w:hideMark/>
            <w:tcPrChange w:id="225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91CD4B8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Кизилюртовский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"Стальская СОШ №2"</w:t>
            </w:r>
          </w:p>
        </w:tc>
        <w:tc>
          <w:tcPr>
            <w:tcW w:w="2268" w:type="dxa"/>
            <w:noWrap/>
            <w:hideMark/>
            <w:tcPrChange w:id="225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2198AF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0C3BAF8E" w14:textId="77777777" w:rsidTr="00593658">
        <w:trPr>
          <w:trHeight w:val="300"/>
          <w:trPrChange w:id="225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53" w:author="Лариса" w:date="2020-09-02T17:55:00Z">
              <w:tcPr>
                <w:tcW w:w="709" w:type="dxa"/>
                <w:noWrap/>
              </w:tcPr>
            </w:tcPrChange>
          </w:tcPr>
          <w:p w14:paraId="341B68E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2835" w:type="dxa"/>
            <w:noWrap/>
            <w:hideMark/>
            <w:tcPrChange w:id="225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A941E3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Омарова Шахризат Курбанисмаиловна</w:t>
            </w:r>
          </w:p>
        </w:tc>
        <w:tc>
          <w:tcPr>
            <w:tcW w:w="4060" w:type="dxa"/>
            <w:noWrap/>
            <w:hideMark/>
            <w:tcPrChange w:id="225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F570116" w14:textId="77777777" w:rsidR="006F5B01" w:rsidRPr="001960F5" w:rsidRDefault="006F5B01" w:rsidP="00CC56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Каспийск, МБДОУ "ЦРР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етский сад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№11"</w:t>
            </w:r>
          </w:p>
        </w:tc>
        <w:tc>
          <w:tcPr>
            <w:tcW w:w="2268" w:type="dxa"/>
            <w:noWrap/>
            <w:hideMark/>
            <w:tcPrChange w:id="225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7D1872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6F5B01" w:rsidRPr="001960F5" w14:paraId="40F26801" w14:textId="77777777" w:rsidTr="00593658">
        <w:trPr>
          <w:trHeight w:val="300"/>
          <w:trPrChange w:id="225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58" w:author="Лариса" w:date="2020-09-02T17:55:00Z">
              <w:tcPr>
                <w:tcW w:w="709" w:type="dxa"/>
                <w:noWrap/>
              </w:tcPr>
            </w:tcPrChange>
          </w:tcPr>
          <w:p w14:paraId="68CA84C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2835" w:type="dxa"/>
            <w:noWrap/>
            <w:hideMark/>
            <w:tcPrChange w:id="225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C545D8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Османова Майина Фатаховна</w:t>
            </w:r>
          </w:p>
        </w:tc>
        <w:tc>
          <w:tcPr>
            <w:tcW w:w="4060" w:type="dxa"/>
            <w:noWrap/>
            <w:hideMark/>
            <w:tcPrChange w:id="226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B949CF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Дербент, МБОУ "Гимназия Культуры мира"</w:t>
            </w:r>
          </w:p>
        </w:tc>
        <w:tc>
          <w:tcPr>
            <w:tcW w:w="2268" w:type="dxa"/>
            <w:noWrap/>
            <w:hideMark/>
            <w:tcPrChange w:id="226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F57A8C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75982789" w14:textId="77777777" w:rsidTr="00593658">
        <w:trPr>
          <w:trHeight w:val="300"/>
          <w:trPrChange w:id="226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63" w:author="Лариса" w:date="2020-09-02T17:55:00Z">
              <w:tcPr>
                <w:tcW w:w="709" w:type="dxa"/>
                <w:noWrap/>
              </w:tcPr>
            </w:tcPrChange>
          </w:tcPr>
          <w:p w14:paraId="2E8CD16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2835" w:type="dxa"/>
            <w:noWrap/>
            <w:hideMark/>
            <w:tcPrChange w:id="226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B4AD4A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Пашаева Умужат Шахнавазовна</w:t>
            </w:r>
          </w:p>
        </w:tc>
        <w:tc>
          <w:tcPr>
            <w:tcW w:w="4060" w:type="dxa"/>
            <w:noWrap/>
            <w:hideMark/>
            <w:tcPrChange w:id="226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0CD0241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"Капкайкентская СОШ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 Б.А. Магомедова"</w:t>
            </w:r>
          </w:p>
        </w:tc>
        <w:tc>
          <w:tcPr>
            <w:tcW w:w="2268" w:type="dxa"/>
            <w:noWrap/>
            <w:hideMark/>
            <w:tcPrChange w:id="226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3DC4D8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английского языка</w:t>
            </w:r>
          </w:p>
        </w:tc>
      </w:tr>
      <w:tr w:rsidR="006F5B01" w:rsidRPr="001960F5" w14:paraId="12DE84BF" w14:textId="77777777" w:rsidTr="00593658">
        <w:trPr>
          <w:trHeight w:val="300"/>
          <w:trPrChange w:id="226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68" w:author="Лариса" w:date="2020-09-02T17:55:00Z">
              <w:tcPr>
                <w:tcW w:w="709" w:type="dxa"/>
                <w:noWrap/>
              </w:tcPr>
            </w:tcPrChange>
          </w:tcPr>
          <w:p w14:paraId="6931A2A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2835" w:type="dxa"/>
            <w:noWrap/>
            <w:hideMark/>
            <w:tcPrChange w:id="226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039286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Рагимханова Тамара Авабековна</w:t>
            </w:r>
          </w:p>
        </w:tc>
        <w:tc>
          <w:tcPr>
            <w:tcW w:w="4060" w:type="dxa"/>
            <w:noWrap/>
            <w:hideMark/>
            <w:tcPrChange w:id="227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BCF9B16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"Хивская СОШ им. М. Шамхалова"</w:t>
            </w:r>
          </w:p>
        </w:tc>
        <w:tc>
          <w:tcPr>
            <w:tcW w:w="2268" w:type="dxa"/>
            <w:noWrap/>
            <w:hideMark/>
            <w:tcPrChange w:id="227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67D602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794A566A" w14:textId="77777777" w:rsidTr="00593658">
        <w:trPr>
          <w:trHeight w:val="300"/>
          <w:trPrChange w:id="227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73" w:author="Лариса" w:date="2020-09-02T17:55:00Z">
              <w:tcPr>
                <w:tcW w:w="709" w:type="dxa"/>
                <w:noWrap/>
              </w:tcPr>
            </w:tcPrChange>
          </w:tcPr>
          <w:p w14:paraId="7D975F4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noWrap/>
            <w:hideMark/>
            <w:tcPrChange w:id="227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32F73C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Раджабова Динара Бирнатовна</w:t>
            </w:r>
          </w:p>
        </w:tc>
        <w:tc>
          <w:tcPr>
            <w:tcW w:w="4060" w:type="dxa"/>
            <w:noWrap/>
            <w:hideMark/>
            <w:tcPrChange w:id="227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E7A31C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"Многопрофильная гимназия №38"</w:t>
            </w:r>
          </w:p>
        </w:tc>
        <w:tc>
          <w:tcPr>
            <w:tcW w:w="2268" w:type="dxa"/>
            <w:noWrap/>
            <w:hideMark/>
            <w:tcPrChange w:id="227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0D3680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6D21C824" w14:textId="77777777" w:rsidTr="00593658">
        <w:trPr>
          <w:trHeight w:val="300"/>
          <w:trPrChange w:id="227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78" w:author="Лариса" w:date="2020-09-02T17:55:00Z">
              <w:tcPr>
                <w:tcW w:w="709" w:type="dxa"/>
                <w:noWrap/>
              </w:tcPr>
            </w:tcPrChange>
          </w:tcPr>
          <w:p w14:paraId="33E20F2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2835" w:type="dxa"/>
            <w:noWrap/>
            <w:hideMark/>
            <w:tcPrChange w:id="227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26D162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Рамазанов Курбан Ибайдуллаевич</w:t>
            </w:r>
          </w:p>
        </w:tc>
        <w:tc>
          <w:tcPr>
            <w:tcW w:w="4060" w:type="dxa"/>
            <w:noWrap/>
            <w:hideMark/>
            <w:tcPrChange w:id="228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DF6AF3B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Дахадаевский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"Дибгашинская СОШ"</w:t>
            </w:r>
          </w:p>
        </w:tc>
        <w:tc>
          <w:tcPr>
            <w:tcW w:w="2268" w:type="dxa"/>
            <w:noWrap/>
            <w:hideMark/>
            <w:tcPrChange w:id="228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BAD299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биологии и химии</w:t>
            </w:r>
          </w:p>
        </w:tc>
      </w:tr>
      <w:tr w:rsidR="006F5B01" w:rsidRPr="001960F5" w14:paraId="6B49BFF1" w14:textId="77777777" w:rsidTr="00593658">
        <w:trPr>
          <w:trHeight w:val="300"/>
          <w:trPrChange w:id="228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83" w:author="Лариса" w:date="2020-09-02T17:55:00Z">
              <w:tcPr>
                <w:tcW w:w="709" w:type="dxa"/>
                <w:noWrap/>
              </w:tcPr>
            </w:tcPrChange>
          </w:tcPr>
          <w:p w14:paraId="44080D2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2835" w:type="dxa"/>
            <w:noWrap/>
            <w:hideMark/>
            <w:tcPrChange w:id="228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3EC952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Рамазанов Фикрет Мустафаевич</w:t>
            </w:r>
          </w:p>
        </w:tc>
        <w:tc>
          <w:tcPr>
            <w:tcW w:w="4060" w:type="dxa"/>
            <w:noWrap/>
            <w:hideMark/>
            <w:tcPrChange w:id="228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6232E7F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Рутульский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"Амсарская СОШ"</w:t>
            </w:r>
          </w:p>
        </w:tc>
        <w:tc>
          <w:tcPr>
            <w:tcW w:w="2268" w:type="dxa"/>
            <w:noWrap/>
            <w:hideMark/>
            <w:tcPrChange w:id="228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EBB877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истории</w:t>
            </w:r>
          </w:p>
        </w:tc>
      </w:tr>
      <w:tr w:rsidR="006F5B01" w:rsidRPr="001960F5" w14:paraId="11F92DF6" w14:textId="77777777" w:rsidTr="00593658">
        <w:trPr>
          <w:trHeight w:val="300"/>
          <w:trPrChange w:id="228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88" w:author="Лариса" w:date="2020-09-02T17:55:00Z">
              <w:tcPr>
                <w:tcW w:w="709" w:type="dxa"/>
                <w:noWrap/>
              </w:tcPr>
            </w:tcPrChange>
          </w:tcPr>
          <w:p w14:paraId="0755723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2835" w:type="dxa"/>
            <w:noWrap/>
            <w:hideMark/>
            <w:tcPrChange w:id="228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40B96F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Рамазанова Арина Курбановна</w:t>
            </w:r>
          </w:p>
        </w:tc>
        <w:tc>
          <w:tcPr>
            <w:tcW w:w="4060" w:type="dxa"/>
            <w:noWrap/>
            <w:hideMark/>
            <w:tcPrChange w:id="229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BAAC27D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Кизлярский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"Большезадоевская СОШ"</w:t>
            </w:r>
          </w:p>
        </w:tc>
        <w:tc>
          <w:tcPr>
            <w:tcW w:w="2268" w:type="dxa"/>
            <w:noWrap/>
            <w:hideMark/>
            <w:tcPrChange w:id="229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0F429E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математики</w:t>
            </w:r>
          </w:p>
        </w:tc>
      </w:tr>
      <w:tr w:rsidR="006F5B01" w:rsidRPr="001960F5" w14:paraId="4D8DFF63" w14:textId="77777777" w:rsidTr="00593658">
        <w:trPr>
          <w:trHeight w:val="300"/>
          <w:trPrChange w:id="229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93" w:author="Лариса" w:date="2020-09-02T17:55:00Z">
              <w:tcPr>
                <w:tcW w:w="709" w:type="dxa"/>
                <w:noWrap/>
              </w:tcPr>
            </w:tcPrChange>
          </w:tcPr>
          <w:p w14:paraId="1F64E71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2835" w:type="dxa"/>
            <w:noWrap/>
            <w:hideMark/>
            <w:tcPrChange w:id="229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D0179E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Рамазанова Самера Феликсовна</w:t>
            </w:r>
          </w:p>
        </w:tc>
        <w:tc>
          <w:tcPr>
            <w:tcW w:w="4060" w:type="dxa"/>
            <w:noWrap/>
            <w:hideMark/>
            <w:tcPrChange w:id="229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CAF5183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"Лакинская ООШ"</w:t>
            </w:r>
          </w:p>
        </w:tc>
        <w:tc>
          <w:tcPr>
            <w:tcW w:w="2268" w:type="dxa"/>
            <w:noWrap/>
            <w:hideMark/>
            <w:tcPrChange w:id="229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CD6F55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44C0358E" w14:textId="77777777" w:rsidTr="00593658">
        <w:trPr>
          <w:trHeight w:val="300"/>
          <w:trPrChange w:id="229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298" w:author="Лариса" w:date="2020-09-02T17:55:00Z">
              <w:tcPr>
                <w:tcW w:w="709" w:type="dxa"/>
                <w:noWrap/>
              </w:tcPr>
            </w:tcPrChange>
          </w:tcPr>
          <w:p w14:paraId="5B8B666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205</w:t>
            </w:r>
          </w:p>
        </w:tc>
        <w:tc>
          <w:tcPr>
            <w:tcW w:w="2835" w:type="dxa"/>
            <w:noWrap/>
            <w:hideMark/>
            <w:tcPrChange w:id="229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DE598A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Рамазанова Сефижат Казимовна</w:t>
            </w:r>
          </w:p>
        </w:tc>
        <w:tc>
          <w:tcPr>
            <w:tcW w:w="4060" w:type="dxa"/>
            <w:noWrap/>
            <w:hideMark/>
            <w:tcPrChange w:id="230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C1D05F8" w14:textId="77777777" w:rsidR="006F5B01" w:rsidRPr="001960F5" w:rsidRDefault="00CC561B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</w:t>
            </w:r>
            <w:r w:rsidR="00FB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"Ашагастальская СОШ"</w:t>
            </w:r>
          </w:p>
        </w:tc>
        <w:tc>
          <w:tcPr>
            <w:tcW w:w="2268" w:type="dxa"/>
            <w:noWrap/>
            <w:hideMark/>
            <w:tcPrChange w:id="230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07ADEC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91416A" w14:paraId="54A3178F" w14:textId="77777777" w:rsidTr="00593658">
        <w:trPr>
          <w:trHeight w:val="300"/>
          <w:trPrChange w:id="230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03" w:author="Лариса" w:date="2020-09-02T17:55:00Z">
              <w:tcPr>
                <w:tcW w:w="709" w:type="dxa"/>
                <w:noWrap/>
              </w:tcPr>
            </w:tcPrChange>
          </w:tcPr>
          <w:p w14:paraId="1CD35F35" w14:textId="77777777" w:rsidR="006F5B01" w:rsidRPr="00C63D9C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2835" w:type="dxa"/>
            <w:noWrap/>
            <w:hideMark/>
            <w:tcPrChange w:id="230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3F826D4" w14:textId="77777777" w:rsidR="006F5B01" w:rsidRPr="00C63D9C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Расулова Айшат Сайпудиновна</w:t>
            </w:r>
          </w:p>
        </w:tc>
        <w:tc>
          <w:tcPr>
            <w:tcW w:w="4060" w:type="dxa"/>
            <w:noWrap/>
            <w:hideMark/>
            <w:tcPrChange w:id="230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1F68429" w14:textId="77777777" w:rsidR="006F5B01" w:rsidRPr="00C63D9C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Кизилюрт, МКДОУ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C63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"ЦРР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3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3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детский сад №6 "Чебурашка" </w:t>
            </w:r>
          </w:p>
        </w:tc>
        <w:tc>
          <w:tcPr>
            <w:tcW w:w="2268" w:type="dxa"/>
            <w:noWrap/>
            <w:hideMark/>
            <w:tcPrChange w:id="230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938D729" w14:textId="77777777" w:rsidR="006F5B01" w:rsidRPr="00C63D9C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63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 ДОУ</w:t>
            </w:r>
          </w:p>
        </w:tc>
      </w:tr>
      <w:tr w:rsidR="006F5B01" w:rsidRPr="001960F5" w14:paraId="057343C5" w14:textId="77777777" w:rsidTr="00593658">
        <w:trPr>
          <w:trHeight w:val="300"/>
          <w:trPrChange w:id="230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08" w:author="Лариса" w:date="2020-09-02T17:55:00Z">
              <w:tcPr>
                <w:tcW w:w="709" w:type="dxa"/>
                <w:noWrap/>
              </w:tcPr>
            </w:tcPrChange>
          </w:tcPr>
          <w:p w14:paraId="0FCBB6B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2835" w:type="dxa"/>
            <w:noWrap/>
            <w:hideMark/>
            <w:tcPrChange w:id="230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52D8EA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Расулова Рашидат Алихановна</w:t>
            </w:r>
          </w:p>
        </w:tc>
        <w:tc>
          <w:tcPr>
            <w:tcW w:w="4060" w:type="dxa"/>
            <w:noWrap/>
            <w:hideMark/>
            <w:tcPrChange w:id="231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FC68665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Сергокалинский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"Ванашимахинская СОШ"</w:t>
            </w:r>
          </w:p>
        </w:tc>
        <w:tc>
          <w:tcPr>
            <w:tcW w:w="2268" w:type="dxa"/>
            <w:noWrap/>
            <w:hideMark/>
            <w:tcPrChange w:id="231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E1E8F7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математики</w:t>
            </w:r>
          </w:p>
        </w:tc>
      </w:tr>
      <w:tr w:rsidR="006F5B01" w:rsidRPr="001960F5" w14:paraId="1FC537C5" w14:textId="77777777" w:rsidTr="00593658">
        <w:trPr>
          <w:trHeight w:val="300"/>
          <w:trPrChange w:id="231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13" w:author="Лариса" w:date="2020-09-02T17:55:00Z">
              <w:tcPr>
                <w:tcW w:w="709" w:type="dxa"/>
                <w:noWrap/>
              </w:tcPr>
            </w:tcPrChange>
          </w:tcPr>
          <w:p w14:paraId="31FB872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2835" w:type="dxa"/>
            <w:noWrap/>
            <w:hideMark/>
            <w:tcPrChange w:id="231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97BB70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Рашидов Султан Зубаирович</w:t>
            </w:r>
          </w:p>
        </w:tc>
        <w:tc>
          <w:tcPr>
            <w:tcW w:w="4060" w:type="dxa"/>
            <w:noWrap/>
            <w:hideMark/>
            <w:tcPrChange w:id="231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A2A8B8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Хасавюрт, ГБУ РД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СШОР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 Ш. Умаханова"</w:t>
            </w:r>
          </w:p>
        </w:tc>
        <w:tc>
          <w:tcPr>
            <w:tcW w:w="2268" w:type="dxa"/>
            <w:noWrap/>
            <w:hideMark/>
            <w:tcPrChange w:id="231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D375BB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тренер-преподаватель</w:t>
            </w:r>
          </w:p>
        </w:tc>
      </w:tr>
      <w:tr w:rsidR="006F5B01" w:rsidRPr="001960F5" w14:paraId="5093F967" w14:textId="77777777" w:rsidTr="00593658">
        <w:trPr>
          <w:trHeight w:val="300"/>
          <w:trPrChange w:id="231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18" w:author="Лариса" w:date="2020-09-02T17:55:00Z">
              <w:tcPr>
                <w:tcW w:w="709" w:type="dxa"/>
                <w:noWrap/>
              </w:tcPr>
            </w:tcPrChange>
          </w:tcPr>
          <w:p w14:paraId="6BF9495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2835" w:type="dxa"/>
            <w:noWrap/>
            <w:hideMark/>
            <w:tcPrChange w:id="231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57EB6F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Ризванова Адият Магомедибировна</w:t>
            </w:r>
          </w:p>
        </w:tc>
        <w:tc>
          <w:tcPr>
            <w:tcW w:w="4060" w:type="dxa"/>
            <w:noWrap/>
            <w:hideMark/>
            <w:tcPrChange w:id="232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93D019B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Ботлихский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"Алакский лицей"</w:t>
            </w:r>
          </w:p>
        </w:tc>
        <w:tc>
          <w:tcPr>
            <w:tcW w:w="2268" w:type="dxa"/>
            <w:noWrap/>
            <w:hideMark/>
            <w:tcPrChange w:id="232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473912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биологии</w:t>
            </w:r>
          </w:p>
        </w:tc>
      </w:tr>
      <w:tr w:rsidR="006F5B01" w:rsidRPr="001960F5" w14:paraId="042EFCBA" w14:textId="77777777" w:rsidTr="00593658">
        <w:trPr>
          <w:trHeight w:val="300"/>
          <w:trPrChange w:id="232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23" w:author="Лариса" w:date="2020-09-02T17:55:00Z">
              <w:tcPr>
                <w:tcW w:w="709" w:type="dxa"/>
                <w:noWrap/>
              </w:tcPr>
            </w:tcPrChange>
          </w:tcPr>
          <w:p w14:paraId="57D3D0C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2835" w:type="dxa"/>
            <w:noWrap/>
            <w:hideMark/>
            <w:tcPrChange w:id="232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3FCBBB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Саадулаев Алиасхаб Магомедович</w:t>
            </w:r>
          </w:p>
        </w:tc>
        <w:tc>
          <w:tcPr>
            <w:tcW w:w="4060" w:type="dxa"/>
            <w:noWrap/>
            <w:hideMark/>
            <w:tcPrChange w:id="232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1B9D3B0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Хунзахский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"Ободинская СОШ"</w:t>
            </w:r>
          </w:p>
        </w:tc>
        <w:tc>
          <w:tcPr>
            <w:tcW w:w="2268" w:type="dxa"/>
            <w:noWrap/>
            <w:hideMark/>
            <w:tcPrChange w:id="232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0FAE4F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музыки</w:t>
            </w:r>
          </w:p>
        </w:tc>
      </w:tr>
      <w:tr w:rsidR="006F5B01" w:rsidRPr="001960F5" w14:paraId="72E49432" w14:textId="77777777" w:rsidTr="00593658">
        <w:trPr>
          <w:trHeight w:val="300"/>
          <w:trPrChange w:id="232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28" w:author="Лариса" w:date="2020-09-02T17:55:00Z">
              <w:tcPr>
                <w:tcW w:w="709" w:type="dxa"/>
                <w:noWrap/>
              </w:tcPr>
            </w:tcPrChange>
          </w:tcPr>
          <w:p w14:paraId="19A21E00" w14:textId="77777777" w:rsidR="006F5B01" w:rsidRPr="001960F5" w:rsidRDefault="006F5B01" w:rsidP="006F5B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2835" w:type="dxa"/>
            <w:noWrap/>
            <w:hideMark/>
            <w:tcPrChange w:id="232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B65A2D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Саидова Фарида Нураметовна</w:t>
            </w:r>
          </w:p>
        </w:tc>
        <w:tc>
          <w:tcPr>
            <w:tcW w:w="4060" w:type="dxa"/>
            <w:noWrap/>
            <w:hideMark/>
            <w:tcPrChange w:id="233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524FED5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Магарамкентский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"Билбильская СОШ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 М. Абдуллаева"</w:t>
            </w:r>
          </w:p>
        </w:tc>
        <w:tc>
          <w:tcPr>
            <w:tcW w:w="2268" w:type="dxa"/>
            <w:noWrap/>
            <w:hideMark/>
            <w:tcPrChange w:id="233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750D41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информатики</w:t>
            </w:r>
          </w:p>
        </w:tc>
      </w:tr>
      <w:tr w:rsidR="006F5B01" w:rsidRPr="001960F5" w14:paraId="54D82DF9" w14:textId="77777777" w:rsidTr="00593658">
        <w:trPr>
          <w:trHeight w:val="300"/>
          <w:trPrChange w:id="233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33" w:author="Лариса" w:date="2020-09-02T17:55:00Z">
              <w:tcPr>
                <w:tcW w:w="709" w:type="dxa"/>
                <w:noWrap/>
              </w:tcPr>
            </w:tcPrChange>
          </w:tcPr>
          <w:p w14:paraId="4616447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2835" w:type="dxa"/>
            <w:noWrap/>
            <w:hideMark/>
            <w:tcPrChange w:id="233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F4D5E4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Саидова Эльмира Ибрагимовна</w:t>
            </w:r>
          </w:p>
        </w:tc>
        <w:tc>
          <w:tcPr>
            <w:tcW w:w="4060" w:type="dxa"/>
            <w:noWrap/>
            <w:hideMark/>
            <w:tcPrChange w:id="233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626837D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Левашинский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"Дитуншимахинская ООШ"</w:t>
            </w:r>
          </w:p>
        </w:tc>
        <w:tc>
          <w:tcPr>
            <w:tcW w:w="2268" w:type="dxa"/>
            <w:noWrap/>
            <w:hideMark/>
            <w:tcPrChange w:id="233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E8F270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3155CFAF" w14:textId="77777777" w:rsidTr="00593658">
        <w:trPr>
          <w:trHeight w:val="300"/>
          <w:trPrChange w:id="233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38" w:author="Лариса" w:date="2020-09-02T17:55:00Z">
              <w:tcPr>
                <w:tcW w:w="709" w:type="dxa"/>
                <w:noWrap/>
              </w:tcPr>
            </w:tcPrChange>
          </w:tcPr>
          <w:p w14:paraId="046896C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2835" w:type="dxa"/>
            <w:noWrap/>
            <w:hideMark/>
            <w:tcPrChange w:id="233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B6D2AA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Сайпулаева Ада Багавдиновна</w:t>
            </w:r>
          </w:p>
        </w:tc>
        <w:tc>
          <w:tcPr>
            <w:tcW w:w="4060" w:type="dxa"/>
            <w:noWrap/>
            <w:hideMark/>
            <w:tcPrChange w:id="234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60A4B1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Буйнакск, ГБПОУ РД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"ППК им. Р. Гамзатова"</w:t>
            </w:r>
          </w:p>
        </w:tc>
        <w:tc>
          <w:tcPr>
            <w:tcW w:w="2268" w:type="dxa"/>
            <w:noWrap/>
            <w:hideMark/>
            <w:tcPrChange w:id="234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3F0A0C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СПО</w:t>
            </w:r>
          </w:p>
        </w:tc>
      </w:tr>
      <w:tr w:rsidR="006F5B01" w:rsidRPr="001960F5" w14:paraId="579B3C64" w14:textId="77777777" w:rsidTr="00593658">
        <w:trPr>
          <w:trHeight w:val="300"/>
          <w:trPrChange w:id="234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43" w:author="Лариса" w:date="2020-09-02T17:55:00Z">
              <w:tcPr>
                <w:tcW w:w="709" w:type="dxa"/>
                <w:noWrap/>
              </w:tcPr>
            </w:tcPrChange>
          </w:tcPr>
          <w:p w14:paraId="440D460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2835" w:type="dxa"/>
            <w:noWrap/>
            <w:hideMark/>
            <w:tcPrChange w:id="234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C44C2D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Саламов Рашидхан Камалутдинович</w:t>
            </w:r>
          </w:p>
        </w:tc>
        <w:tc>
          <w:tcPr>
            <w:tcW w:w="4060" w:type="dxa"/>
            <w:noWrap/>
            <w:hideMark/>
            <w:tcPrChange w:id="234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4F306A7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"Чанкурбенская СОШ"</w:t>
            </w:r>
          </w:p>
        </w:tc>
        <w:tc>
          <w:tcPr>
            <w:tcW w:w="2268" w:type="dxa"/>
            <w:noWrap/>
            <w:hideMark/>
            <w:tcPrChange w:id="234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A52DAA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математики</w:t>
            </w:r>
          </w:p>
        </w:tc>
      </w:tr>
      <w:tr w:rsidR="006F5B01" w:rsidRPr="001960F5" w14:paraId="70FA2A93" w14:textId="77777777" w:rsidTr="00593658">
        <w:trPr>
          <w:trHeight w:val="300"/>
          <w:trPrChange w:id="234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48" w:author="Лариса" w:date="2020-09-02T17:55:00Z">
              <w:tcPr>
                <w:tcW w:w="709" w:type="dxa"/>
                <w:noWrap/>
              </w:tcPr>
            </w:tcPrChange>
          </w:tcPr>
          <w:p w14:paraId="7968AEC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2835" w:type="dxa"/>
            <w:noWrap/>
            <w:hideMark/>
            <w:tcPrChange w:id="234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005079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Салихова Инсаният Абусаидовна</w:t>
            </w:r>
          </w:p>
        </w:tc>
        <w:tc>
          <w:tcPr>
            <w:tcW w:w="4060" w:type="dxa"/>
            <w:noWrap/>
            <w:hideMark/>
            <w:tcPrChange w:id="235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C001D6B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Кумторкалинский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"Учкентская СОШ"</w:t>
            </w:r>
          </w:p>
        </w:tc>
        <w:tc>
          <w:tcPr>
            <w:tcW w:w="2268" w:type="dxa"/>
            <w:noWrap/>
            <w:hideMark/>
            <w:tcPrChange w:id="235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B75603F" w14:textId="77777777" w:rsidR="006F5B01" w:rsidRPr="001960F5" w:rsidRDefault="00E46722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физики</w:t>
            </w:r>
          </w:p>
        </w:tc>
      </w:tr>
      <w:tr w:rsidR="006F5B01" w:rsidRPr="001960F5" w14:paraId="5FF59563" w14:textId="77777777" w:rsidTr="00593658">
        <w:trPr>
          <w:trHeight w:val="300"/>
          <w:trPrChange w:id="235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53" w:author="Лариса" w:date="2020-09-02T17:55:00Z">
              <w:tcPr>
                <w:tcW w:w="709" w:type="dxa"/>
                <w:noWrap/>
              </w:tcPr>
            </w:tcPrChange>
          </w:tcPr>
          <w:p w14:paraId="4840338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2835" w:type="dxa"/>
            <w:noWrap/>
            <w:hideMark/>
            <w:tcPrChange w:id="235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204972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Самедова Лара Вагифовна</w:t>
            </w:r>
          </w:p>
        </w:tc>
        <w:tc>
          <w:tcPr>
            <w:tcW w:w="4060" w:type="dxa"/>
            <w:noWrap/>
            <w:hideMark/>
            <w:tcPrChange w:id="235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526C0D3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Ахтынский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"Ново-Усурская СОШ"</w:t>
            </w:r>
          </w:p>
        </w:tc>
        <w:tc>
          <w:tcPr>
            <w:tcW w:w="2268" w:type="dxa"/>
            <w:noWrap/>
            <w:hideMark/>
            <w:tcPrChange w:id="235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AC057D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0C6380E6" w14:textId="77777777" w:rsidTr="00593658">
        <w:trPr>
          <w:trHeight w:val="300"/>
          <w:trPrChange w:id="235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58" w:author="Лариса" w:date="2020-09-02T17:55:00Z">
              <w:tcPr>
                <w:tcW w:w="709" w:type="dxa"/>
                <w:noWrap/>
              </w:tcPr>
            </w:tcPrChange>
          </w:tcPr>
          <w:p w14:paraId="6B70D41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2835" w:type="dxa"/>
            <w:noWrap/>
            <w:hideMark/>
            <w:tcPrChange w:id="235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285BAD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Самедова Умгани Агалавовна</w:t>
            </w:r>
          </w:p>
        </w:tc>
        <w:tc>
          <w:tcPr>
            <w:tcW w:w="4060" w:type="dxa"/>
            <w:noWrap/>
            <w:hideMark/>
            <w:tcPrChange w:id="236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F5CC7F5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Кумторкалинский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"Учкентская СОШ"</w:t>
            </w:r>
          </w:p>
        </w:tc>
        <w:tc>
          <w:tcPr>
            <w:tcW w:w="2268" w:type="dxa"/>
            <w:noWrap/>
            <w:hideMark/>
            <w:tcPrChange w:id="236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56FC84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биологии</w:t>
            </w:r>
          </w:p>
        </w:tc>
      </w:tr>
      <w:tr w:rsidR="006F5B01" w:rsidRPr="001960F5" w14:paraId="516F1806" w14:textId="77777777" w:rsidTr="00593658">
        <w:trPr>
          <w:trHeight w:val="300"/>
          <w:trPrChange w:id="236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63" w:author="Лариса" w:date="2020-09-02T17:55:00Z">
              <w:tcPr>
                <w:tcW w:w="709" w:type="dxa"/>
                <w:noWrap/>
              </w:tcPr>
            </w:tcPrChange>
          </w:tcPr>
          <w:p w14:paraId="6054AC0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2835" w:type="dxa"/>
            <w:noWrap/>
            <w:hideMark/>
            <w:tcPrChange w:id="236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B5781E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Самиров Самирсаид Саидович</w:t>
            </w:r>
          </w:p>
        </w:tc>
        <w:tc>
          <w:tcPr>
            <w:tcW w:w="4060" w:type="dxa"/>
            <w:noWrap/>
            <w:hideMark/>
            <w:tcPrChange w:id="236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71F1EB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Дербент, МБОУ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"Прогимназия №18"</w:t>
            </w:r>
          </w:p>
        </w:tc>
        <w:tc>
          <w:tcPr>
            <w:tcW w:w="2268" w:type="dxa"/>
            <w:noWrap/>
            <w:hideMark/>
            <w:tcPrChange w:id="236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FEAE56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физической культуры</w:t>
            </w:r>
          </w:p>
        </w:tc>
      </w:tr>
      <w:tr w:rsidR="006F5B01" w:rsidRPr="001960F5" w14:paraId="3683F9C3" w14:textId="77777777" w:rsidTr="00593658">
        <w:trPr>
          <w:trHeight w:val="300"/>
          <w:trPrChange w:id="236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68" w:author="Лариса" w:date="2020-09-02T17:55:00Z">
              <w:tcPr>
                <w:tcW w:w="709" w:type="dxa"/>
                <w:noWrap/>
              </w:tcPr>
            </w:tcPrChange>
          </w:tcPr>
          <w:p w14:paraId="2DF9913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2835" w:type="dxa"/>
            <w:noWrap/>
            <w:hideMark/>
            <w:tcPrChange w:id="236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A43FE0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Сараева Светлана Александровна</w:t>
            </w:r>
          </w:p>
        </w:tc>
        <w:tc>
          <w:tcPr>
            <w:tcW w:w="4060" w:type="dxa"/>
            <w:noWrap/>
            <w:hideMark/>
            <w:tcPrChange w:id="237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D75750F" w14:textId="77777777" w:rsidR="006F5B01" w:rsidRPr="001960F5" w:rsidRDefault="006F5B01" w:rsidP="00CC56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Махачкала, МБОУ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"С(К)ОШИ I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вида"</w:t>
            </w:r>
          </w:p>
        </w:tc>
        <w:tc>
          <w:tcPr>
            <w:tcW w:w="2268" w:type="dxa"/>
            <w:noWrap/>
            <w:hideMark/>
            <w:tcPrChange w:id="237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E18BFD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1BAF6F65" w14:textId="77777777" w:rsidTr="00593658">
        <w:trPr>
          <w:trHeight w:val="300"/>
          <w:trPrChange w:id="237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73" w:author="Лариса" w:date="2020-09-02T17:55:00Z">
              <w:tcPr>
                <w:tcW w:w="709" w:type="dxa"/>
                <w:noWrap/>
              </w:tcPr>
            </w:tcPrChange>
          </w:tcPr>
          <w:p w14:paraId="00118E3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2835" w:type="dxa"/>
            <w:noWrap/>
            <w:hideMark/>
            <w:tcPrChange w:id="237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C8904A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Сейдалиева Майина Фазлудиновна</w:t>
            </w:r>
          </w:p>
        </w:tc>
        <w:tc>
          <w:tcPr>
            <w:tcW w:w="4060" w:type="dxa"/>
            <w:noWrap/>
            <w:hideMark/>
            <w:tcPrChange w:id="237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F8386FA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 Стальский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"Ашагастальская СОШ"</w:t>
            </w:r>
          </w:p>
        </w:tc>
        <w:tc>
          <w:tcPr>
            <w:tcW w:w="2268" w:type="dxa"/>
            <w:noWrap/>
            <w:hideMark/>
            <w:tcPrChange w:id="237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3DE214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6D104103" w14:textId="77777777" w:rsidTr="00593658">
        <w:trPr>
          <w:trHeight w:val="300"/>
          <w:trPrChange w:id="237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78" w:author="Лариса" w:date="2020-09-02T17:55:00Z">
              <w:tcPr>
                <w:tcW w:w="709" w:type="dxa"/>
                <w:noWrap/>
              </w:tcPr>
            </w:tcPrChange>
          </w:tcPr>
          <w:p w14:paraId="34513DE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2835" w:type="dxa"/>
            <w:noWrap/>
            <w:hideMark/>
            <w:tcPrChange w:id="237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BC1647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Сеитова Айсе </w:t>
            </w:r>
            <w:r w:rsidRPr="00FB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Муссовна</w:t>
            </w:r>
          </w:p>
        </w:tc>
        <w:tc>
          <w:tcPr>
            <w:tcW w:w="4060" w:type="dxa"/>
            <w:noWrap/>
            <w:hideMark/>
            <w:tcPrChange w:id="238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538325A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Тарумовский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"А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-Невская СОШ"</w:t>
            </w:r>
          </w:p>
        </w:tc>
        <w:tc>
          <w:tcPr>
            <w:tcW w:w="2268" w:type="dxa"/>
            <w:noWrap/>
            <w:hideMark/>
            <w:tcPrChange w:id="238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7F0699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726A8690" w14:textId="77777777" w:rsidTr="00593658">
        <w:trPr>
          <w:trHeight w:val="300"/>
          <w:trPrChange w:id="238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83" w:author="Лариса" w:date="2020-09-02T17:55:00Z">
              <w:tcPr>
                <w:tcW w:w="709" w:type="dxa"/>
                <w:noWrap/>
              </w:tcPr>
            </w:tcPrChange>
          </w:tcPr>
          <w:p w14:paraId="239B0AE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2835" w:type="dxa"/>
            <w:noWrap/>
            <w:hideMark/>
            <w:tcPrChange w:id="238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DFDE84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Селимова Гюзим Муслимуллаховна</w:t>
            </w:r>
          </w:p>
        </w:tc>
        <w:tc>
          <w:tcPr>
            <w:tcW w:w="4060" w:type="dxa"/>
            <w:noWrap/>
            <w:hideMark/>
            <w:tcPrChange w:id="238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0C5CE80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"Кучхюрская СОШ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сад"</w:t>
            </w:r>
          </w:p>
        </w:tc>
        <w:tc>
          <w:tcPr>
            <w:tcW w:w="2268" w:type="dxa"/>
            <w:noWrap/>
            <w:hideMark/>
            <w:tcPrChange w:id="238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F90005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3518EEF6" w14:textId="77777777" w:rsidTr="00593658">
        <w:trPr>
          <w:trHeight w:val="300"/>
          <w:trPrChange w:id="238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88" w:author="Лариса" w:date="2020-09-02T17:55:00Z">
              <w:tcPr>
                <w:tcW w:w="709" w:type="dxa"/>
                <w:noWrap/>
              </w:tcPr>
            </w:tcPrChange>
          </w:tcPr>
          <w:p w14:paraId="7BB9248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223</w:t>
            </w:r>
          </w:p>
        </w:tc>
        <w:tc>
          <w:tcPr>
            <w:tcW w:w="2835" w:type="dxa"/>
            <w:noWrap/>
            <w:hideMark/>
            <w:tcPrChange w:id="238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8BBC76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Стальская Мадина Магомедмирзоевна</w:t>
            </w:r>
          </w:p>
        </w:tc>
        <w:tc>
          <w:tcPr>
            <w:tcW w:w="4060" w:type="dxa"/>
            <w:noWrap/>
            <w:hideMark/>
            <w:tcPrChange w:id="239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6DEA632" w14:textId="77777777" w:rsidR="006F5B01" w:rsidRPr="001960F5" w:rsidRDefault="00CC561B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</w:t>
            </w:r>
            <w:r w:rsidR="00FB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"Ашагастальская СОШ"</w:t>
            </w:r>
          </w:p>
        </w:tc>
        <w:tc>
          <w:tcPr>
            <w:tcW w:w="2268" w:type="dxa"/>
            <w:noWrap/>
            <w:hideMark/>
            <w:tcPrChange w:id="239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69AA0D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15BB43B0" w14:textId="77777777" w:rsidTr="00593658">
        <w:trPr>
          <w:trHeight w:val="300"/>
          <w:trPrChange w:id="239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93" w:author="Лариса" w:date="2020-09-02T17:55:00Z">
              <w:tcPr>
                <w:tcW w:w="709" w:type="dxa"/>
                <w:noWrap/>
              </w:tcPr>
            </w:tcPrChange>
          </w:tcPr>
          <w:p w14:paraId="1894163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2835" w:type="dxa"/>
            <w:noWrap/>
            <w:hideMark/>
            <w:tcPrChange w:id="239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424A3A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Сулейманов Магарам Иминович</w:t>
            </w:r>
          </w:p>
        </w:tc>
        <w:tc>
          <w:tcPr>
            <w:tcW w:w="4060" w:type="dxa"/>
            <w:noWrap/>
            <w:hideMark/>
            <w:tcPrChange w:id="239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CA6300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Сергокали</w:t>
            </w:r>
            <w:r w:rsidR="00FB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нский 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"Бурхимахинская СОШ"</w:t>
            </w:r>
          </w:p>
        </w:tc>
        <w:tc>
          <w:tcPr>
            <w:tcW w:w="2268" w:type="dxa"/>
            <w:noWrap/>
            <w:hideMark/>
            <w:tcPrChange w:id="239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E8E576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ОБЖ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физической культуры</w:t>
            </w:r>
          </w:p>
        </w:tc>
      </w:tr>
      <w:tr w:rsidR="006F5B01" w:rsidRPr="001960F5" w14:paraId="4EC0A99A" w14:textId="77777777" w:rsidTr="00593658">
        <w:trPr>
          <w:trHeight w:val="300"/>
          <w:trPrChange w:id="239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398" w:author="Лариса" w:date="2020-09-02T17:55:00Z">
              <w:tcPr>
                <w:tcW w:w="709" w:type="dxa"/>
                <w:noWrap/>
              </w:tcPr>
            </w:tcPrChange>
          </w:tcPr>
          <w:p w14:paraId="4C207EC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2835" w:type="dxa"/>
            <w:noWrap/>
            <w:hideMark/>
            <w:tcPrChange w:id="239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5AD130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Султанова Хадижат Магомедовна</w:t>
            </w:r>
          </w:p>
        </w:tc>
        <w:tc>
          <w:tcPr>
            <w:tcW w:w="4060" w:type="dxa"/>
            <w:noWrap/>
            <w:hideMark/>
            <w:tcPrChange w:id="240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BBEDE5D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Унцукульский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"Ирганайская СОШ </w:t>
            </w:r>
            <w:r w:rsidR="00CC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 М.А. Заргал</w:t>
            </w:r>
            <w:r w:rsidR="004B1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ева"</w:t>
            </w:r>
          </w:p>
        </w:tc>
        <w:tc>
          <w:tcPr>
            <w:tcW w:w="2268" w:type="dxa"/>
            <w:noWrap/>
            <w:hideMark/>
            <w:tcPrChange w:id="240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46556D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</w:tr>
      <w:tr w:rsidR="006F5B01" w:rsidRPr="001960F5" w14:paraId="2EB87BBF" w14:textId="77777777" w:rsidTr="00593658">
        <w:trPr>
          <w:trHeight w:val="300"/>
          <w:trPrChange w:id="240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03" w:author="Лариса" w:date="2020-09-02T17:55:00Z">
              <w:tcPr>
                <w:tcW w:w="709" w:type="dxa"/>
                <w:noWrap/>
              </w:tcPr>
            </w:tcPrChange>
          </w:tcPr>
          <w:p w14:paraId="503767B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2835" w:type="dxa"/>
            <w:noWrap/>
            <w:hideMark/>
            <w:tcPrChange w:id="240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891B69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Тагирова Фарида Тагировна</w:t>
            </w:r>
          </w:p>
        </w:tc>
        <w:tc>
          <w:tcPr>
            <w:tcW w:w="4060" w:type="dxa"/>
            <w:noWrap/>
            <w:hideMark/>
            <w:tcPrChange w:id="240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9175930" w14:textId="77777777" w:rsidR="006F5B01" w:rsidRPr="001960F5" w:rsidRDefault="00FB4A93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Магарамкентский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"Куйсунская СОШ"</w:t>
            </w:r>
          </w:p>
        </w:tc>
        <w:tc>
          <w:tcPr>
            <w:tcW w:w="2268" w:type="dxa"/>
            <w:noWrap/>
            <w:hideMark/>
            <w:tcPrChange w:id="240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FC54A1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истории и обществознания</w:t>
            </w:r>
          </w:p>
        </w:tc>
      </w:tr>
      <w:tr w:rsidR="006F5B01" w:rsidRPr="001960F5" w14:paraId="2D37F176" w14:textId="77777777" w:rsidTr="00593658">
        <w:trPr>
          <w:trHeight w:val="300"/>
          <w:trPrChange w:id="240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08" w:author="Лариса" w:date="2020-09-02T17:55:00Z">
              <w:tcPr>
                <w:tcW w:w="709" w:type="dxa"/>
                <w:noWrap/>
              </w:tcPr>
            </w:tcPrChange>
          </w:tcPr>
          <w:p w14:paraId="76701FF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2835" w:type="dxa"/>
            <w:noWrap/>
            <w:hideMark/>
            <w:tcPrChange w:id="240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687D8F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Телеева Гьава Набиевна</w:t>
            </w:r>
          </w:p>
        </w:tc>
        <w:tc>
          <w:tcPr>
            <w:tcW w:w="4060" w:type="dxa"/>
            <w:noWrap/>
            <w:hideMark/>
            <w:tcPrChange w:id="241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49B747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Избербаш, ГБПОУ РД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"ППК им. М.М. Меджидова"</w:t>
            </w:r>
          </w:p>
        </w:tc>
        <w:tc>
          <w:tcPr>
            <w:tcW w:w="2268" w:type="dxa"/>
            <w:noWrap/>
            <w:hideMark/>
            <w:tcPrChange w:id="241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ACEDE6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СПО</w:t>
            </w:r>
          </w:p>
        </w:tc>
      </w:tr>
      <w:tr w:rsidR="006F5B01" w:rsidRPr="001960F5" w14:paraId="02508CB4" w14:textId="77777777" w:rsidTr="00593658">
        <w:trPr>
          <w:trHeight w:val="300"/>
          <w:trPrChange w:id="241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13" w:author="Лариса" w:date="2020-09-02T17:55:00Z">
              <w:tcPr>
                <w:tcW w:w="709" w:type="dxa"/>
                <w:noWrap/>
              </w:tcPr>
            </w:tcPrChange>
          </w:tcPr>
          <w:p w14:paraId="56370AF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2835" w:type="dxa"/>
            <w:noWrap/>
            <w:hideMark/>
            <w:tcPrChange w:id="241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8AD84E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Темирханова Шахпери Исабеговна</w:t>
            </w:r>
          </w:p>
        </w:tc>
        <w:tc>
          <w:tcPr>
            <w:tcW w:w="4060" w:type="dxa"/>
            <w:noWrap/>
            <w:hideMark/>
            <w:tcPrChange w:id="241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3D1129F" w14:textId="77777777" w:rsidR="006F5B01" w:rsidRPr="001960F5" w:rsidRDefault="004937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</w:t>
            </w:r>
            <w:r w:rsidR="00FB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"Сардаркентская СОШ"</w:t>
            </w:r>
          </w:p>
        </w:tc>
        <w:tc>
          <w:tcPr>
            <w:tcW w:w="2268" w:type="dxa"/>
            <w:noWrap/>
            <w:hideMark/>
            <w:tcPrChange w:id="241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6C4432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географии</w:t>
            </w:r>
          </w:p>
        </w:tc>
      </w:tr>
      <w:tr w:rsidR="006F5B01" w:rsidRPr="001960F5" w14:paraId="36182A81" w14:textId="77777777" w:rsidTr="00593658">
        <w:trPr>
          <w:trHeight w:val="300"/>
          <w:trPrChange w:id="241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18" w:author="Лариса" w:date="2020-09-02T17:55:00Z">
              <w:tcPr>
                <w:tcW w:w="709" w:type="dxa"/>
                <w:noWrap/>
              </w:tcPr>
            </w:tcPrChange>
          </w:tcPr>
          <w:p w14:paraId="673299F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2835" w:type="dxa"/>
            <w:noWrap/>
            <w:hideMark/>
            <w:tcPrChange w:id="241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B48E0D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Ткачева Светлана Викторовна</w:t>
            </w:r>
          </w:p>
        </w:tc>
        <w:tc>
          <w:tcPr>
            <w:tcW w:w="4060" w:type="dxa"/>
            <w:noWrap/>
            <w:hideMark/>
            <w:tcPrChange w:id="242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5E64F40" w14:textId="77777777" w:rsidR="006F5B01" w:rsidRPr="001960F5" w:rsidRDefault="00CB07B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Тарумовский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"Тарумовская СОШ"</w:t>
            </w:r>
          </w:p>
        </w:tc>
        <w:tc>
          <w:tcPr>
            <w:tcW w:w="2268" w:type="dxa"/>
            <w:noWrap/>
            <w:hideMark/>
            <w:tcPrChange w:id="242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F7B3E7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09E9239A" w14:textId="77777777" w:rsidTr="00593658">
        <w:trPr>
          <w:trHeight w:val="300"/>
          <w:trPrChange w:id="242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23" w:author="Лариса" w:date="2020-09-02T17:55:00Z">
              <w:tcPr>
                <w:tcW w:w="709" w:type="dxa"/>
                <w:noWrap/>
              </w:tcPr>
            </w:tcPrChange>
          </w:tcPr>
          <w:p w14:paraId="5823779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2835" w:type="dxa"/>
            <w:noWrap/>
            <w:hideMark/>
            <w:tcPrChange w:id="242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3AFEF2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Турабова Бесханум Кучумовна</w:t>
            </w:r>
          </w:p>
        </w:tc>
        <w:tc>
          <w:tcPr>
            <w:tcW w:w="4060" w:type="dxa"/>
            <w:noWrap/>
            <w:hideMark/>
            <w:tcPrChange w:id="242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F76FC24" w14:textId="77777777" w:rsidR="006F5B01" w:rsidRPr="001960F5" w:rsidRDefault="00CB07B1" w:rsidP="00493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Дербентский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МБДОУ "Детский сад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4937AF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Хазар</w:t>
            </w:r>
          </w:p>
        </w:tc>
        <w:tc>
          <w:tcPr>
            <w:tcW w:w="2268" w:type="dxa"/>
            <w:noWrap/>
            <w:hideMark/>
            <w:tcPrChange w:id="242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2B3E1C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6F5B01" w:rsidRPr="001960F5" w14:paraId="1810B84F" w14:textId="77777777" w:rsidTr="00593658">
        <w:trPr>
          <w:trHeight w:val="300"/>
          <w:trPrChange w:id="242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28" w:author="Лариса" w:date="2020-09-02T17:55:00Z">
              <w:tcPr>
                <w:tcW w:w="709" w:type="dxa"/>
                <w:noWrap/>
              </w:tcPr>
            </w:tcPrChange>
          </w:tcPr>
          <w:p w14:paraId="5007870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2835" w:type="dxa"/>
            <w:noWrap/>
            <w:hideMark/>
            <w:tcPrChange w:id="242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BD4580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Тутушева Роза Джалавовна</w:t>
            </w:r>
          </w:p>
        </w:tc>
        <w:tc>
          <w:tcPr>
            <w:tcW w:w="4060" w:type="dxa"/>
            <w:noWrap/>
            <w:hideMark/>
            <w:tcPrChange w:id="243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C421D1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Хасавюрт, МКОУ "СОШ №5 им. Героя России Мусалаева Т.О."</w:t>
            </w:r>
          </w:p>
        </w:tc>
        <w:tc>
          <w:tcPr>
            <w:tcW w:w="2268" w:type="dxa"/>
            <w:noWrap/>
            <w:hideMark/>
            <w:tcPrChange w:id="243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F631B0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2979B8D2" w14:textId="77777777" w:rsidTr="00593658">
        <w:trPr>
          <w:trHeight w:val="300"/>
          <w:trPrChange w:id="243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33" w:author="Лариса" w:date="2020-09-02T17:55:00Z">
              <w:tcPr>
                <w:tcW w:w="709" w:type="dxa"/>
                <w:noWrap/>
              </w:tcPr>
            </w:tcPrChange>
          </w:tcPr>
          <w:p w14:paraId="547B5D6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2835" w:type="dxa"/>
            <w:noWrap/>
            <w:hideMark/>
            <w:tcPrChange w:id="243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BBA324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Тюльпарова Руманият Муртузовна</w:t>
            </w:r>
          </w:p>
        </w:tc>
        <w:tc>
          <w:tcPr>
            <w:tcW w:w="4060" w:type="dxa"/>
            <w:noWrap/>
            <w:hideMark/>
            <w:tcPrChange w:id="243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128623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Избербаш, МКДОУ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"Детский сад №10"</w:t>
            </w:r>
          </w:p>
        </w:tc>
        <w:tc>
          <w:tcPr>
            <w:tcW w:w="2268" w:type="dxa"/>
            <w:noWrap/>
            <w:hideMark/>
            <w:tcPrChange w:id="243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54C418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музыки</w:t>
            </w:r>
          </w:p>
        </w:tc>
      </w:tr>
      <w:tr w:rsidR="006F5B01" w:rsidRPr="001960F5" w14:paraId="1863DE3A" w14:textId="77777777" w:rsidTr="00593658">
        <w:trPr>
          <w:trHeight w:val="300"/>
          <w:trPrChange w:id="243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38" w:author="Лариса" w:date="2020-09-02T17:55:00Z">
              <w:tcPr>
                <w:tcW w:w="709" w:type="dxa"/>
                <w:noWrap/>
              </w:tcPr>
            </w:tcPrChange>
          </w:tcPr>
          <w:p w14:paraId="3DB42AA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2835" w:type="dxa"/>
            <w:noWrap/>
            <w:hideMark/>
            <w:tcPrChange w:id="243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3D524C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Умаханова Минай Герейхановна</w:t>
            </w:r>
          </w:p>
        </w:tc>
        <w:tc>
          <w:tcPr>
            <w:tcW w:w="4060" w:type="dxa"/>
            <w:noWrap/>
            <w:hideMark/>
            <w:tcPrChange w:id="244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2EFE304" w14:textId="77777777" w:rsidR="006F5B01" w:rsidRPr="001960F5" w:rsidRDefault="00CB07B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Ботлихский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МКОУ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"Андийская СОШ №2"</w:t>
            </w:r>
          </w:p>
        </w:tc>
        <w:tc>
          <w:tcPr>
            <w:tcW w:w="2268" w:type="dxa"/>
            <w:noWrap/>
            <w:hideMark/>
            <w:tcPrChange w:id="244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7E507A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языка и литературы</w:t>
            </w:r>
          </w:p>
        </w:tc>
      </w:tr>
      <w:tr w:rsidR="006F5B01" w:rsidRPr="001960F5" w14:paraId="0448161F" w14:textId="77777777" w:rsidTr="00593658">
        <w:trPr>
          <w:trHeight w:val="300"/>
          <w:trPrChange w:id="244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43" w:author="Лариса" w:date="2020-09-02T17:55:00Z">
              <w:tcPr>
                <w:tcW w:w="709" w:type="dxa"/>
                <w:noWrap/>
              </w:tcPr>
            </w:tcPrChange>
          </w:tcPr>
          <w:p w14:paraId="4A5105E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2835" w:type="dxa"/>
            <w:noWrap/>
            <w:hideMark/>
            <w:tcPrChange w:id="244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15C368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Урдиханова Ирада Ахмедовна</w:t>
            </w:r>
          </w:p>
        </w:tc>
        <w:tc>
          <w:tcPr>
            <w:tcW w:w="4060" w:type="dxa"/>
            <w:noWrap/>
            <w:hideMark/>
            <w:tcPrChange w:id="244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9A58B9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</w:t>
            </w:r>
            <w:r w:rsidR="00CB0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ахский 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"Курахская школа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сад №1"</w:t>
            </w:r>
          </w:p>
        </w:tc>
        <w:tc>
          <w:tcPr>
            <w:tcW w:w="2268" w:type="dxa"/>
            <w:noWrap/>
            <w:hideMark/>
            <w:tcPrChange w:id="244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EE863C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6FBC2C8F" w14:textId="77777777" w:rsidTr="00593658">
        <w:trPr>
          <w:trHeight w:val="300"/>
          <w:trPrChange w:id="244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48" w:author="Лариса" w:date="2020-09-02T17:55:00Z">
              <w:tcPr>
                <w:tcW w:w="709" w:type="dxa"/>
                <w:noWrap/>
              </w:tcPr>
            </w:tcPrChange>
          </w:tcPr>
          <w:p w14:paraId="5C85546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2835" w:type="dxa"/>
            <w:noWrap/>
            <w:hideMark/>
            <w:tcPrChange w:id="244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204465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Уружбекова </w:t>
            </w:r>
            <w:r w:rsidRPr="00CB0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Шамама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Незирмамедовна</w:t>
            </w:r>
          </w:p>
        </w:tc>
        <w:tc>
          <w:tcPr>
            <w:tcW w:w="4060" w:type="dxa"/>
            <w:noWrap/>
            <w:hideMark/>
            <w:tcPrChange w:id="245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90B5DA8" w14:textId="77777777" w:rsidR="006F5B01" w:rsidRPr="001960F5" w:rsidRDefault="00CB07B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Сулейман-Стальский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"Куркентская СОШ №1"</w:t>
            </w:r>
          </w:p>
        </w:tc>
        <w:tc>
          <w:tcPr>
            <w:tcW w:w="2268" w:type="dxa"/>
            <w:noWrap/>
            <w:hideMark/>
            <w:tcPrChange w:id="245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414DF0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иностранных языков</w:t>
            </w:r>
          </w:p>
        </w:tc>
      </w:tr>
      <w:tr w:rsidR="006F5B01" w:rsidRPr="001960F5" w14:paraId="653600E7" w14:textId="77777777" w:rsidTr="00593658">
        <w:trPr>
          <w:trHeight w:val="300"/>
          <w:trPrChange w:id="245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53" w:author="Лариса" w:date="2020-09-02T17:55:00Z">
              <w:tcPr>
                <w:tcW w:w="709" w:type="dxa"/>
                <w:noWrap/>
              </w:tcPr>
            </w:tcPrChange>
          </w:tcPr>
          <w:p w14:paraId="21066C2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2835" w:type="dxa"/>
            <w:noWrap/>
            <w:hideMark/>
            <w:tcPrChange w:id="245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E70C88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Фазаева </w:t>
            </w:r>
            <w:r w:rsidRPr="00CB0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Раижат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Умалатовна</w:t>
            </w:r>
          </w:p>
        </w:tc>
        <w:tc>
          <w:tcPr>
            <w:tcW w:w="4060" w:type="dxa"/>
            <w:noWrap/>
            <w:hideMark/>
            <w:tcPrChange w:id="245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7C89B4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Каспийск, МБДОУ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"ЦРР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 №14 "Журавленок"</w:t>
            </w:r>
          </w:p>
        </w:tc>
        <w:tc>
          <w:tcPr>
            <w:tcW w:w="2268" w:type="dxa"/>
            <w:noWrap/>
            <w:hideMark/>
            <w:tcPrChange w:id="245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5FA0F9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6F5B01" w:rsidRPr="001960F5" w14:paraId="721CAE26" w14:textId="77777777" w:rsidTr="00593658">
        <w:trPr>
          <w:trHeight w:val="300"/>
          <w:trPrChange w:id="245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58" w:author="Лариса" w:date="2020-09-02T17:55:00Z">
              <w:tcPr>
                <w:tcW w:w="709" w:type="dxa"/>
                <w:noWrap/>
              </w:tcPr>
            </w:tcPrChange>
          </w:tcPr>
          <w:p w14:paraId="63CD9C5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2835" w:type="dxa"/>
            <w:noWrap/>
            <w:hideMark/>
            <w:tcPrChange w:id="245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1F2E00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Хайбулаева Галина Алексеевна</w:t>
            </w:r>
          </w:p>
        </w:tc>
        <w:tc>
          <w:tcPr>
            <w:tcW w:w="4060" w:type="dxa"/>
            <w:noWrap/>
            <w:hideMark/>
            <w:tcPrChange w:id="246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D89A8D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Кизляр, ГБПОУ РД "Электромеханический колледж"</w:t>
            </w:r>
          </w:p>
        </w:tc>
        <w:tc>
          <w:tcPr>
            <w:tcW w:w="2268" w:type="dxa"/>
            <w:noWrap/>
            <w:hideMark/>
            <w:tcPrChange w:id="246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51F055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СПО</w:t>
            </w:r>
          </w:p>
        </w:tc>
      </w:tr>
      <w:tr w:rsidR="006F5B01" w:rsidRPr="001960F5" w14:paraId="72F966E1" w14:textId="77777777" w:rsidTr="00593658">
        <w:trPr>
          <w:trHeight w:val="300"/>
          <w:trPrChange w:id="246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63" w:author="Лариса" w:date="2020-09-02T17:55:00Z">
              <w:tcPr>
                <w:tcW w:w="709" w:type="dxa"/>
                <w:noWrap/>
              </w:tcPr>
            </w:tcPrChange>
          </w:tcPr>
          <w:p w14:paraId="5151D5F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2835" w:type="dxa"/>
            <w:noWrap/>
            <w:hideMark/>
            <w:tcPrChange w:id="246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B89A5B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Халидова Патимат Юсуповна</w:t>
            </w:r>
          </w:p>
        </w:tc>
        <w:tc>
          <w:tcPr>
            <w:tcW w:w="4060" w:type="dxa"/>
            <w:noWrap/>
            <w:hideMark/>
            <w:tcPrChange w:id="246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AA74088" w14:textId="77777777" w:rsidR="006F5B01" w:rsidRPr="001960F5" w:rsidRDefault="00CB07B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Хунзахский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"Накитлинская ООШ"</w:t>
            </w:r>
          </w:p>
        </w:tc>
        <w:tc>
          <w:tcPr>
            <w:tcW w:w="2268" w:type="dxa"/>
            <w:noWrap/>
            <w:hideMark/>
            <w:tcPrChange w:id="246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D63A68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31958527" w14:textId="77777777" w:rsidTr="00593658">
        <w:trPr>
          <w:trHeight w:val="300"/>
          <w:trPrChange w:id="246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68" w:author="Лариса" w:date="2020-09-02T17:55:00Z">
              <w:tcPr>
                <w:tcW w:w="709" w:type="dxa"/>
                <w:noWrap/>
              </w:tcPr>
            </w:tcPrChange>
          </w:tcPr>
          <w:p w14:paraId="64ECC91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2835" w:type="dxa"/>
            <w:noWrap/>
            <w:hideMark/>
            <w:tcPrChange w:id="246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AEB3AD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Халикова Хадижат Магомедовна</w:t>
            </w:r>
          </w:p>
        </w:tc>
        <w:tc>
          <w:tcPr>
            <w:tcW w:w="4060" w:type="dxa"/>
            <w:noWrap/>
            <w:hideMark/>
            <w:tcPrChange w:id="247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D3E2360" w14:textId="77777777" w:rsidR="006F5B01" w:rsidRPr="001960F5" w:rsidRDefault="004937AF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Киз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ляр, МКОУ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"МПЛ №2 им. С.М. Кирова"</w:t>
            </w:r>
          </w:p>
        </w:tc>
        <w:tc>
          <w:tcPr>
            <w:tcW w:w="2268" w:type="dxa"/>
            <w:noWrap/>
            <w:hideMark/>
            <w:tcPrChange w:id="247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3DFF3B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истории и обществознания</w:t>
            </w:r>
          </w:p>
        </w:tc>
      </w:tr>
      <w:tr w:rsidR="006F5B01" w:rsidRPr="001960F5" w14:paraId="24C9851E" w14:textId="77777777" w:rsidTr="00593658">
        <w:trPr>
          <w:trHeight w:val="300"/>
          <w:trPrChange w:id="247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73" w:author="Лариса" w:date="2020-09-02T17:55:00Z">
              <w:tcPr>
                <w:tcW w:w="709" w:type="dxa"/>
                <w:noWrap/>
              </w:tcPr>
            </w:tcPrChange>
          </w:tcPr>
          <w:p w14:paraId="5022028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240</w:t>
            </w:r>
          </w:p>
        </w:tc>
        <w:tc>
          <w:tcPr>
            <w:tcW w:w="2835" w:type="dxa"/>
            <w:noWrap/>
            <w:hideMark/>
            <w:tcPrChange w:id="247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3C8F62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Ханаданова Маина Раджабовна</w:t>
            </w:r>
          </w:p>
        </w:tc>
        <w:tc>
          <w:tcPr>
            <w:tcW w:w="4060" w:type="dxa"/>
            <w:noWrap/>
            <w:hideMark/>
            <w:tcPrChange w:id="247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F98E81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МБДОУ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"Детский сад №42 "Городок"</w:t>
            </w:r>
          </w:p>
        </w:tc>
        <w:tc>
          <w:tcPr>
            <w:tcW w:w="2268" w:type="dxa"/>
            <w:noWrap/>
            <w:hideMark/>
            <w:tcPrChange w:id="247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80CF96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6F5B01" w:rsidRPr="001960F5" w14:paraId="0493092C" w14:textId="77777777" w:rsidTr="00593658">
        <w:trPr>
          <w:trHeight w:val="300"/>
          <w:trPrChange w:id="247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78" w:author="Лариса" w:date="2020-09-02T17:55:00Z">
              <w:tcPr>
                <w:tcW w:w="709" w:type="dxa"/>
                <w:noWrap/>
              </w:tcPr>
            </w:tcPrChange>
          </w:tcPr>
          <w:p w14:paraId="6204A47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2835" w:type="dxa"/>
            <w:noWrap/>
            <w:hideMark/>
            <w:tcPrChange w:id="247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6727526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Ханахмедова Валиде Несретдиновна </w:t>
            </w:r>
          </w:p>
        </w:tc>
        <w:tc>
          <w:tcPr>
            <w:tcW w:w="4060" w:type="dxa"/>
            <w:noWrap/>
            <w:hideMark/>
            <w:tcPrChange w:id="248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A9066EB" w14:textId="77777777" w:rsidR="006F5B01" w:rsidRPr="001960F5" w:rsidRDefault="00CB07B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"Ушнигская СОШ"</w:t>
            </w:r>
          </w:p>
        </w:tc>
        <w:tc>
          <w:tcPr>
            <w:tcW w:w="2268" w:type="dxa"/>
            <w:noWrap/>
            <w:hideMark/>
            <w:tcPrChange w:id="248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0C9461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2EF284C2" w14:textId="77777777" w:rsidTr="00593658">
        <w:trPr>
          <w:trHeight w:val="300"/>
          <w:trPrChange w:id="248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83" w:author="Лариса" w:date="2020-09-02T17:55:00Z">
              <w:tcPr>
                <w:tcW w:w="709" w:type="dxa"/>
                <w:noWrap/>
              </w:tcPr>
            </w:tcPrChange>
          </w:tcPr>
          <w:p w14:paraId="17D3998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2835" w:type="dxa"/>
            <w:noWrap/>
            <w:hideMark/>
            <w:tcPrChange w:id="248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BB5A0E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0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Ханбуев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Эдуард Ахмедович</w:t>
            </w:r>
          </w:p>
        </w:tc>
        <w:tc>
          <w:tcPr>
            <w:tcW w:w="4060" w:type="dxa"/>
            <w:noWrap/>
            <w:hideMark/>
            <w:tcPrChange w:id="248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1EA244A" w14:textId="77777777" w:rsidR="006F5B01" w:rsidRPr="001960F5" w:rsidRDefault="00CB07B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МБОУ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"Кадарская СОШ"</w:t>
            </w:r>
          </w:p>
        </w:tc>
        <w:tc>
          <w:tcPr>
            <w:tcW w:w="2268" w:type="dxa"/>
            <w:noWrap/>
            <w:hideMark/>
            <w:tcPrChange w:id="248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E7F267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физического воспит</w:t>
            </w:r>
            <w:r w:rsidR="004B1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</w:tr>
      <w:tr w:rsidR="006F5B01" w:rsidRPr="001960F5" w14:paraId="7D0DD6B8" w14:textId="77777777" w:rsidTr="00593658">
        <w:trPr>
          <w:trHeight w:val="300"/>
          <w:trPrChange w:id="248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88" w:author="Лариса" w:date="2020-09-02T17:55:00Z">
              <w:tcPr>
                <w:tcW w:w="709" w:type="dxa"/>
                <w:noWrap/>
              </w:tcPr>
            </w:tcPrChange>
          </w:tcPr>
          <w:p w14:paraId="28DBD9C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2835" w:type="dxa"/>
            <w:noWrap/>
            <w:hideMark/>
            <w:tcPrChange w:id="248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53F405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Хасаева Кайнат Шабановна</w:t>
            </w:r>
          </w:p>
        </w:tc>
        <w:tc>
          <w:tcPr>
            <w:tcW w:w="4060" w:type="dxa"/>
            <w:noWrap/>
            <w:hideMark/>
            <w:tcPrChange w:id="249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6947CFC" w14:textId="77777777" w:rsidR="006F5B01" w:rsidRPr="001960F5" w:rsidRDefault="00CB07B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Бабаюртовский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"Геметюбинская СОШ"</w:t>
            </w:r>
          </w:p>
        </w:tc>
        <w:tc>
          <w:tcPr>
            <w:tcW w:w="2268" w:type="dxa"/>
            <w:noWrap/>
            <w:hideMark/>
            <w:tcPrChange w:id="249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98BA38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6B7FC711" w14:textId="77777777" w:rsidTr="00593658">
        <w:trPr>
          <w:trHeight w:val="300"/>
          <w:trPrChange w:id="249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93" w:author="Лариса" w:date="2020-09-02T17:55:00Z">
              <w:tcPr>
                <w:tcW w:w="709" w:type="dxa"/>
                <w:noWrap/>
              </w:tcPr>
            </w:tcPrChange>
          </w:tcPr>
          <w:p w14:paraId="16F35F2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835" w:type="dxa"/>
            <w:noWrap/>
            <w:hideMark/>
            <w:tcPrChange w:id="249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19572C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Хасаймирзаев Батир Тажудинович</w:t>
            </w:r>
          </w:p>
        </w:tc>
        <w:tc>
          <w:tcPr>
            <w:tcW w:w="4060" w:type="dxa"/>
            <w:noWrap/>
            <w:hideMark/>
            <w:tcPrChange w:id="249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D61AE9D" w14:textId="77777777" w:rsidR="006F5B01" w:rsidRPr="001960F5" w:rsidRDefault="00CB07B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Ботлихский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МКОУ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"Кижанинская ООШ"</w:t>
            </w:r>
          </w:p>
        </w:tc>
        <w:tc>
          <w:tcPr>
            <w:tcW w:w="2268" w:type="dxa"/>
            <w:noWrap/>
            <w:hideMark/>
            <w:tcPrChange w:id="249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77480D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информатики</w:t>
            </w:r>
          </w:p>
        </w:tc>
      </w:tr>
      <w:tr w:rsidR="006F5B01" w:rsidRPr="001960F5" w14:paraId="3CA926A8" w14:textId="77777777" w:rsidTr="00593658">
        <w:trPr>
          <w:trHeight w:val="300"/>
          <w:trPrChange w:id="249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498" w:author="Лариса" w:date="2020-09-02T17:55:00Z">
              <w:tcPr>
                <w:tcW w:w="709" w:type="dxa"/>
                <w:noWrap/>
              </w:tcPr>
            </w:tcPrChange>
          </w:tcPr>
          <w:p w14:paraId="2004C6E5" w14:textId="77777777" w:rsidR="006F5B01" w:rsidRPr="001960F5" w:rsidRDefault="006F5B01" w:rsidP="006F5B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835" w:type="dxa"/>
            <w:noWrap/>
            <w:hideMark/>
            <w:tcPrChange w:id="249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24F126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Хасбулатова Татув Ибрагимовна</w:t>
            </w:r>
          </w:p>
        </w:tc>
        <w:tc>
          <w:tcPr>
            <w:tcW w:w="4060" w:type="dxa"/>
            <w:noWrap/>
            <w:hideMark/>
            <w:tcPrChange w:id="250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E8324F5" w14:textId="77777777" w:rsidR="006F5B01" w:rsidRPr="001960F5" w:rsidRDefault="00CB07B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Карабудахкентский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МБОУ "Гимназия с. Карабудахкент"</w:t>
            </w:r>
          </w:p>
        </w:tc>
        <w:tc>
          <w:tcPr>
            <w:tcW w:w="2268" w:type="dxa"/>
            <w:noWrap/>
            <w:hideMark/>
            <w:tcPrChange w:id="250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82DB5E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50EDA46D" w14:textId="77777777" w:rsidTr="00593658">
        <w:trPr>
          <w:trHeight w:val="300"/>
          <w:trPrChange w:id="250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03" w:author="Лариса" w:date="2020-09-02T17:55:00Z">
              <w:tcPr>
                <w:tcW w:w="709" w:type="dxa"/>
                <w:noWrap/>
              </w:tcPr>
            </w:tcPrChange>
          </w:tcPr>
          <w:p w14:paraId="403CC18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2835" w:type="dxa"/>
            <w:noWrap/>
            <w:hideMark/>
            <w:tcPrChange w:id="250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5D9A20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Хилько Евгения Евгеньевна</w:t>
            </w:r>
          </w:p>
        </w:tc>
        <w:tc>
          <w:tcPr>
            <w:tcW w:w="4060" w:type="dxa"/>
            <w:noWrap/>
            <w:hideMark/>
            <w:tcPrChange w:id="250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92A9B2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Избербаш, МКОУ "СОШ №1"</w:t>
            </w:r>
          </w:p>
        </w:tc>
        <w:tc>
          <w:tcPr>
            <w:tcW w:w="2268" w:type="dxa"/>
            <w:noWrap/>
            <w:hideMark/>
            <w:tcPrChange w:id="250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28FC7B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759C5B35" w14:textId="77777777" w:rsidTr="00593658">
        <w:trPr>
          <w:trHeight w:val="300"/>
          <w:trPrChange w:id="250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08" w:author="Лариса" w:date="2020-09-02T17:55:00Z">
              <w:tcPr>
                <w:tcW w:w="709" w:type="dxa"/>
                <w:noWrap/>
              </w:tcPr>
            </w:tcPrChange>
          </w:tcPr>
          <w:p w14:paraId="47C9C77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2835" w:type="dxa"/>
            <w:noWrap/>
            <w:hideMark/>
            <w:tcPrChange w:id="250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2F6AA6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Хириев Хаджимурад Газиевич </w:t>
            </w:r>
          </w:p>
        </w:tc>
        <w:tc>
          <w:tcPr>
            <w:tcW w:w="4060" w:type="dxa"/>
            <w:noWrap/>
            <w:hideMark/>
            <w:tcPrChange w:id="251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BF305E8" w14:textId="77777777" w:rsidR="006F5B01" w:rsidRPr="001960F5" w:rsidRDefault="00CB07B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Шамильский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"Телетлинская СОШ"</w:t>
            </w:r>
          </w:p>
        </w:tc>
        <w:tc>
          <w:tcPr>
            <w:tcW w:w="2268" w:type="dxa"/>
            <w:noWrap/>
            <w:hideMark/>
            <w:tcPrChange w:id="251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53677B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</w:p>
        </w:tc>
      </w:tr>
      <w:tr w:rsidR="006F5B01" w:rsidRPr="001960F5" w14:paraId="193F8A42" w14:textId="77777777" w:rsidTr="00593658">
        <w:trPr>
          <w:trHeight w:val="300"/>
          <w:trPrChange w:id="251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13" w:author="Лариса" w:date="2020-09-02T17:55:00Z">
              <w:tcPr>
                <w:tcW w:w="709" w:type="dxa"/>
                <w:noWrap/>
              </w:tcPr>
            </w:tcPrChange>
          </w:tcPr>
          <w:p w14:paraId="0A64006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2835" w:type="dxa"/>
            <w:noWrap/>
            <w:hideMark/>
            <w:tcPrChange w:id="251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396F7A7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Хункерханова Лайла Агавовна</w:t>
            </w:r>
          </w:p>
        </w:tc>
        <w:tc>
          <w:tcPr>
            <w:tcW w:w="4060" w:type="dxa"/>
            <w:noWrap/>
            <w:hideMark/>
            <w:tcPrChange w:id="251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4B99F97" w14:textId="77777777" w:rsidR="006F5B01" w:rsidRPr="001960F5" w:rsidRDefault="00CB07B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Кумторкалинский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"Коркмаскалинская СОШ"</w:t>
            </w:r>
          </w:p>
        </w:tc>
        <w:tc>
          <w:tcPr>
            <w:tcW w:w="2268" w:type="dxa"/>
            <w:noWrap/>
            <w:hideMark/>
            <w:tcPrChange w:id="251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02C297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математики и информатики</w:t>
            </w:r>
          </w:p>
        </w:tc>
      </w:tr>
      <w:tr w:rsidR="006F5B01" w:rsidRPr="001960F5" w14:paraId="17DFE4CC" w14:textId="77777777" w:rsidTr="00593658">
        <w:trPr>
          <w:trHeight w:val="300"/>
          <w:trPrChange w:id="251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18" w:author="Лариса" w:date="2020-09-02T17:55:00Z">
              <w:tcPr>
                <w:tcW w:w="709" w:type="dxa"/>
                <w:noWrap/>
              </w:tcPr>
            </w:tcPrChange>
          </w:tcPr>
          <w:p w14:paraId="35A7B92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2835" w:type="dxa"/>
            <w:noWrap/>
            <w:hideMark/>
            <w:tcPrChange w:id="251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E76E95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Хутиева Зарема Умурхажиевна</w:t>
            </w:r>
          </w:p>
        </w:tc>
        <w:tc>
          <w:tcPr>
            <w:tcW w:w="4060" w:type="dxa"/>
            <w:noWrap/>
            <w:hideMark/>
            <w:tcPrChange w:id="252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2E22564" w14:textId="77777777" w:rsidR="006F5B01" w:rsidRPr="001960F5" w:rsidRDefault="00CB07B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Новолакский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МКОУ "Новолакская СОШ №1"</w:t>
            </w:r>
          </w:p>
        </w:tc>
        <w:tc>
          <w:tcPr>
            <w:tcW w:w="2268" w:type="dxa"/>
            <w:noWrap/>
            <w:hideMark/>
            <w:tcPrChange w:id="252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8C13A2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45C25092" w14:textId="77777777" w:rsidTr="00593658">
        <w:trPr>
          <w:trHeight w:val="300"/>
          <w:trPrChange w:id="252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23" w:author="Лариса" w:date="2020-09-02T17:55:00Z">
              <w:tcPr>
                <w:tcW w:w="709" w:type="dxa"/>
                <w:noWrap/>
              </w:tcPr>
            </w:tcPrChange>
          </w:tcPr>
          <w:p w14:paraId="035933A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835" w:type="dxa"/>
            <w:noWrap/>
            <w:hideMark/>
            <w:tcPrChange w:id="252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01FB42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Хуцаева Миясат Ибрагимовна</w:t>
            </w:r>
          </w:p>
        </w:tc>
        <w:tc>
          <w:tcPr>
            <w:tcW w:w="4060" w:type="dxa"/>
            <w:noWrap/>
            <w:hideMark/>
            <w:tcPrChange w:id="252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B4F539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Лакс</w:t>
            </w:r>
            <w:r w:rsidR="00CB0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р-н</w:t>
            </w:r>
            <w:r w:rsidR="004B1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"Кундынская СОШ им.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С.К. Магомедова"</w:t>
            </w:r>
          </w:p>
        </w:tc>
        <w:tc>
          <w:tcPr>
            <w:tcW w:w="2268" w:type="dxa"/>
            <w:noWrap/>
            <w:hideMark/>
            <w:tcPrChange w:id="252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D46F21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физической культуры</w:t>
            </w:r>
          </w:p>
        </w:tc>
      </w:tr>
      <w:tr w:rsidR="006F5B01" w:rsidRPr="001960F5" w14:paraId="268CD870" w14:textId="77777777" w:rsidTr="00593658">
        <w:trPr>
          <w:trHeight w:val="300"/>
          <w:trPrChange w:id="252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28" w:author="Лариса" w:date="2020-09-02T17:55:00Z">
              <w:tcPr>
                <w:tcW w:w="709" w:type="dxa"/>
                <w:noWrap/>
              </w:tcPr>
            </w:tcPrChange>
          </w:tcPr>
          <w:p w14:paraId="4A99C05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2835" w:type="dxa"/>
            <w:noWrap/>
            <w:hideMark/>
            <w:tcPrChange w:id="252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7739DA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Чинаева Раиса Данияловна</w:t>
            </w:r>
          </w:p>
        </w:tc>
        <w:tc>
          <w:tcPr>
            <w:tcW w:w="4060" w:type="dxa"/>
            <w:noWrap/>
            <w:hideMark/>
            <w:tcPrChange w:id="253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973A1F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Кизляр, МКОУ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"СОШ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им. М. Горького"</w:t>
            </w:r>
          </w:p>
        </w:tc>
        <w:tc>
          <w:tcPr>
            <w:tcW w:w="2268" w:type="dxa"/>
            <w:noWrap/>
            <w:hideMark/>
            <w:tcPrChange w:id="253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6418CD6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географии</w:t>
            </w:r>
          </w:p>
        </w:tc>
      </w:tr>
      <w:tr w:rsidR="006F5B01" w:rsidRPr="001960F5" w14:paraId="6D6DA069" w14:textId="77777777" w:rsidTr="00593658">
        <w:trPr>
          <w:trHeight w:val="300"/>
          <w:trPrChange w:id="253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33" w:author="Лариса" w:date="2020-09-02T17:55:00Z">
              <w:tcPr>
                <w:tcW w:w="709" w:type="dxa"/>
                <w:noWrap/>
              </w:tcPr>
            </w:tcPrChange>
          </w:tcPr>
          <w:p w14:paraId="0458095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2835" w:type="dxa"/>
            <w:noWrap/>
            <w:hideMark/>
            <w:tcPrChange w:id="253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06C3C5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Шабанова Джамиля Расуловна</w:t>
            </w:r>
          </w:p>
        </w:tc>
        <w:tc>
          <w:tcPr>
            <w:tcW w:w="4060" w:type="dxa"/>
            <w:noWrap/>
            <w:hideMark/>
            <w:tcPrChange w:id="253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35352E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МБОУ "СОШ №12"</w:t>
            </w:r>
          </w:p>
        </w:tc>
        <w:tc>
          <w:tcPr>
            <w:tcW w:w="2268" w:type="dxa"/>
            <w:noWrap/>
            <w:hideMark/>
            <w:tcPrChange w:id="253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EA079C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31E6467C" w14:textId="77777777" w:rsidTr="00593658">
        <w:trPr>
          <w:trHeight w:val="300"/>
          <w:trPrChange w:id="253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38" w:author="Лариса" w:date="2020-09-02T17:55:00Z">
              <w:tcPr>
                <w:tcW w:w="709" w:type="dxa"/>
                <w:noWrap/>
              </w:tcPr>
            </w:tcPrChange>
          </w:tcPr>
          <w:p w14:paraId="21AFCE9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2835" w:type="dxa"/>
            <w:noWrap/>
            <w:hideMark/>
            <w:tcPrChange w:id="253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0942BD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Шайхова Салихат Пасиховна</w:t>
            </w:r>
          </w:p>
        </w:tc>
        <w:tc>
          <w:tcPr>
            <w:tcW w:w="4060" w:type="dxa"/>
            <w:noWrap/>
            <w:hideMark/>
            <w:tcPrChange w:id="254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7F6407B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Кизилюрт, МКДОУ "ЦРР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детский сад №6 "Чебурашка" </w:t>
            </w:r>
          </w:p>
        </w:tc>
        <w:tc>
          <w:tcPr>
            <w:tcW w:w="2268" w:type="dxa"/>
            <w:noWrap/>
            <w:hideMark/>
            <w:tcPrChange w:id="254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B89D61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6F5B01" w:rsidRPr="001960F5" w14:paraId="285675AC" w14:textId="77777777" w:rsidTr="00593658">
        <w:trPr>
          <w:trHeight w:val="300"/>
          <w:trPrChange w:id="254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43" w:author="Лариса" w:date="2020-09-02T17:55:00Z">
              <w:tcPr>
                <w:tcW w:w="709" w:type="dxa"/>
                <w:noWrap/>
              </w:tcPr>
            </w:tcPrChange>
          </w:tcPr>
          <w:p w14:paraId="6A2AC3A2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2835" w:type="dxa"/>
            <w:noWrap/>
            <w:hideMark/>
            <w:tcPrChange w:id="254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5A00DB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Шахэмиров Исамедин Имамединович</w:t>
            </w:r>
          </w:p>
        </w:tc>
        <w:tc>
          <w:tcPr>
            <w:tcW w:w="4060" w:type="dxa"/>
            <w:noWrap/>
            <w:hideMark/>
            <w:tcPrChange w:id="254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83B2CF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B0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мкентский 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"Гогазская СОШ"</w:t>
            </w:r>
          </w:p>
        </w:tc>
        <w:tc>
          <w:tcPr>
            <w:tcW w:w="2268" w:type="dxa"/>
            <w:noWrap/>
            <w:hideMark/>
            <w:tcPrChange w:id="254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1384FB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информатики</w:t>
            </w:r>
          </w:p>
        </w:tc>
      </w:tr>
      <w:tr w:rsidR="006F5B01" w:rsidRPr="001960F5" w14:paraId="76DEAB2C" w14:textId="77777777" w:rsidTr="00593658">
        <w:trPr>
          <w:trHeight w:val="300"/>
          <w:trPrChange w:id="254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48" w:author="Лариса" w:date="2020-09-02T17:55:00Z">
              <w:tcPr>
                <w:tcW w:w="709" w:type="dxa"/>
                <w:noWrap/>
              </w:tcPr>
            </w:tcPrChange>
          </w:tcPr>
          <w:p w14:paraId="17ED13B0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2835" w:type="dxa"/>
            <w:noWrap/>
            <w:hideMark/>
            <w:tcPrChange w:id="254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D19165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Шевцова Татьяна Николаевна</w:t>
            </w:r>
          </w:p>
        </w:tc>
        <w:tc>
          <w:tcPr>
            <w:tcW w:w="4060" w:type="dxa"/>
            <w:noWrap/>
            <w:hideMark/>
            <w:tcPrChange w:id="255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67BB5F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Каспийск, ГБПОУ РД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"КМиС им. С.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Орджоникидзе"</w:t>
            </w:r>
          </w:p>
        </w:tc>
        <w:tc>
          <w:tcPr>
            <w:tcW w:w="2268" w:type="dxa"/>
            <w:noWrap/>
            <w:hideMark/>
            <w:tcPrChange w:id="255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2FFB56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СПО</w:t>
            </w:r>
          </w:p>
        </w:tc>
      </w:tr>
      <w:tr w:rsidR="006F5B01" w:rsidRPr="001960F5" w14:paraId="109F940A" w14:textId="77777777" w:rsidTr="00593658">
        <w:trPr>
          <w:trHeight w:val="300"/>
          <w:trPrChange w:id="255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53" w:author="Лариса" w:date="2020-09-02T17:55:00Z">
              <w:tcPr>
                <w:tcW w:w="709" w:type="dxa"/>
                <w:noWrap/>
              </w:tcPr>
            </w:tcPrChange>
          </w:tcPr>
          <w:p w14:paraId="57599BC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2835" w:type="dxa"/>
            <w:noWrap/>
            <w:hideMark/>
            <w:tcPrChange w:id="255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3B96D85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Шемехова Эльвира Алибеговна</w:t>
            </w:r>
          </w:p>
        </w:tc>
        <w:tc>
          <w:tcPr>
            <w:tcW w:w="4060" w:type="dxa"/>
            <w:noWrap/>
            <w:hideMark/>
            <w:tcPrChange w:id="255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1BAB4D74" w14:textId="77777777" w:rsidR="006F5B01" w:rsidRPr="001960F5" w:rsidRDefault="006F5B01" w:rsidP="00493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Махачкала, МБДОУ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№3"</w:t>
            </w:r>
          </w:p>
        </w:tc>
        <w:tc>
          <w:tcPr>
            <w:tcW w:w="2268" w:type="dxa"/>
            <w:noWrap/>
            <w:hideMark/>
            <w:tcPrChange w:id="255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5C70F3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ДОУ</w:t>
            </w:r>
          </w:p>
        </w:tc>
      </w:tr>
      <w:tr w:rsidR="006F5B01" w:rsidRPr="001960F5" w14:paraId="60DFD6E9" w14:textId="77777777" w:rsidTr="00593658">
        <w:trPr>
          <w:trHeight w:val="300"/>
          <w:trPrChange w:id="255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58" w:author="Лариса" w:date="2020-09-02T17:55:00Z">
              <w:tcPr>
                <w:tcW w:w="709" w:type="dxa"/>
                <w:noWrap/>
              </w:tcPr>
            </w:tcPrChange>
          </w:tcPr>
          <w:p w14:paraId="54FEFC0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257</w:t>
            </w:r>
          </w:p>
        </w:tc>
        <w:tc>
          <w:tcPr>
            <w:tcW w:w="2835" w:type="dxa"/>
            <w:noWrap/>
            <w:hideMark/>
            <w:tcPrChange w:id="255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518764F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Ширинова Элина Назимовна</w:t>
            </w:r>
          </w:p>
        </w:tc>
        <w:tc>
          <w:tcPr>
            <w:tcW w:w="4060" w:type="dxa"/>
            <w:noWrap/>
            <w:hideMark/>
            <w:tcPrChange w:id="256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267F8AA5" w14:textId="77777777" w:rsidR="006F5B01" w:rsidRPr="001960F5" w:rsidRDefault="004B1B0D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Киз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ляр, МКОУ "СОШ №9 им. А.П. Гайдара"</w:t>
            </w:r>
          </w:p>
        </w:tc>
        <w:tc>
          <w:tcPr>
            <w:tcW w:w="2268" w:type="dxa"/>
            <w:noWrap/>
            <w:hideMark/>
            <w:tcPrChange w:id="256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05F69C8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7F3454B9" w14:textId="77777777" w:rsidTr="00593658">
        <w:trPr>
          <w:trHeight w:val="300"/>
          <w:trPrChange w:id="256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63" w:author="Лариса" w:date="2020-09-02T17:55:00Z">
              <w:tcPr>
                <w:tcW w:w="709" w:type="dxa"/>
                <w:noWrap/>
              </w:tcPr>
            </w:tcPrChange>
          </w:tcPr>
          <w:p w14:paraId="064489C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2835" w:type="dxa"/>
            <w:noWrap/>
            <w:hideMark/>
            <w:tcPrChange w:id="256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0E65742D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Шихабудинова Умухабибат Гасаналиевна</w:t>
            </w:r>
          </w:p>
        </w:tc>
        <w:tc>
          <w:tcPr>
            <w:tcW w:w="4060" w:type="dxa"/>
            <w:noWrap/>
            <w:hideMark/>
            <w:tcPrChange w:id="256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6526ABA0" w14:textId="77777777" w:rsidR="006F5B01" w:rsidRPr="001960F5" w:rsidRDefault="004937AF" w:rsidP="00493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Махачкала, ГКОУ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"РЦДО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ДИ"</w:t>
            </w:r>
          </w:p>
        </w:tc>
        <w:tc>
          <w:tcPr>
            <w:tcW w:w="2268" w:type="dxa"/>
            <w:noWrap/>
            <w:hideMark/>
            <w:tcPrChange w:id="256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17930BB1" w14:textId="77777777" w:rsidR="006F5B01" w:rsidRPr="001960F5" w:rsidRDefault="006F5B01" w:rsidP="00493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6F5B01" w:rsidRPr="001960F5" w14:paraId="18F4758B" w14:textId="77777777" w:rsidTr="00593658">
        <w:trPr>
          <w:trHeight w:val="300"/>
          <w:trPrChange w:id="256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68" w:author="Лариса" w:date="2020-09-02T17:55:00Z">
              <w:tcPr>
                <w:tcW w:w="709" w:type="dxa"/>
                <w:noWrap/>
              </w:tcPr>
            </w:tcPrChange>
          </w:tcPr>
          <w:p w14:paraId="15A32BB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2835" w:type="dxa"/>
            <w:noWrap/>
            <w:hideMark/>
            <w:tcPrChange w:id="256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FD1556A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Эмеева Нуцалай Эмеевна</w:t>
            </w:r>
          </w:p>
        </w:tc>
        <w:tc>
          <w:tcPr>
            <w:tcW w:w="4060" w:type="dxa"/>
            <w:noWrap/>
            <w:hideMark/>
            <w:tcPrChange w:id="257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CC68AFE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Казбек</w:t>
            </w:r>
            <w:r w:rsidR="00CB0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овский р-н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"Инчхинская СОШ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268" w:type="dxa"/>
            <w:noWrap/>
            <w:hideMark/>
            <w:tcPrChange w:id="257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37CEF0B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24D5E254" w14:textId="77777777" w:rsidTr="00593658">
        <w:trPr>
          <w:trHeight w:val="300"/>
          <w:trPrChange w:id="257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73" w:author="Лариса" w:date="2020-09-02T17:55:00Z">
              <w:tcPr>
                <w:tcW w:w="709" w:type="dxa"/>
                <w:noWrap/>
              </w:tcPr>
            </w:tcPrChange>
          </w:tcPr>
          <w:p w14:paraId="754E14A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2835" w:type="dxa"/>
            <w:noWrap/>
            <w:hideMark/>
            <w:tcPrChange w:id="257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4F7B75F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Эмеева Сидрат Изудиновна</w:t>
            </w:r>
          </w:p>
        </w:tc>
        <w:tc>
          <w:tcPr>
            <w:tcW w:w="4060" w:type="dxa"/>
            <w:noWrap/>
            <w:hideMark/>
            <w:tcPrChange w:id="257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4E68F478" w14:textId="77777777" w:rsidR="006F5B01" w:rsidRPr="001960F5" w:rsidRDefault="00CB07B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МКОУ "Батаюртовская СОШ"</w:t>
            </w:r>
          </w:p>
        </w:tc>
        <w:tc>
          <w:tcPr>
            <w:tcW w:w="2268" w:type="dxa"/>
            <w:noWrap/>
            <w:hideMark/>
            <w:tcPrChange w:id="257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B778FD7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</w:tc>
      </w:tr>
      <w:tr w:rsidR="006F5B01" w:rsidRPr="001960F5" w14:paraId="490F8245" w14:textId="77777777" w:rsidTr="00593658">
        <w:trPr>
          <w:trHeight w:val="300"/>
          <w:trPrChange w:id="257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78" w:author="Лариса" w:date="2020-09-02T17:55:00Z">
              <w:tcPr>
                <w:tcW w:w="709" w:type="dxa"/>
                <w:noWrap/>
              </w:tcPr>
            </w:tcPrChange>
          </w:tcPr>
          <w:p w14:paraId="3C58855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2835" w:type="dxa"/>
            <w:noWrap/>
            <w:hideMark/>
            <w:tcPrChange w:id="257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AFFFF6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Якубова Заира Якубилмагомедовна</w:t>
            </w:r>
          </w:p>
        </w:tc>
        <w:tc>
          <w:tcPr>
            <w:tcW w:w="4060" w:type="dxa"/>
            <w:noWrap/>
            <w:hideMark/>
            <w:tcPrChange w:id="258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9F5A6A6" w14:textId="77777777" w:rsidR="006F5B01" w:rsidRPr="001960F5" w:rsidRDefault="00CB07B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Шамильский р-н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"Телетлинская СОШ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5B01"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№2"</w:t>
            </w:r>
          </w:p>
        </w:tc>
        <w:tc>
          <w:tcPr>
            <w:tcW w:w="2268" w:type="dxa"/>
            <w:noWrap/>
            <w:hideMark/>
            <w:tcPrChange w:id="258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00709C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2AAF3B0A" w14:textId="77777777" w:rsidTr="00593658">
        <w:trPr>
          <w:trHeight w:val="300"/>
          <w:trPrChange w:id="258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83" w:author="Лариса" w:date="2020-09-02T17:55:00Z">
              <w:tcPr>
                <w:tcW w:w="709" w:type="dxa"/>
                <w:noWrap/>
              </w:tcPr>
            </w:tcPrChange>
          </w:tcPr>
          <w:p w14:paraId="73055C84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2835" w:type="dxa"/>
            <w:noWrap/>
            <w:hideMark/>
            <w:tcPrChange w:id="258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2FBB30C9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Ярикова Альмира Хожахметовна</w:t>
            </w:r>
          </w:p>
        </w:tc>
        <w:tc>
          <w:tcPr>
            <w:tcW w:w="4060" w:type="dxa"/>
            <w:noWrap/>
            <w:hideMark/>
            <w:tcPrChange w:id="258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3B4B5A2C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Махачкала, МБОУ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"СОШ №10 им. А.П. Гайдара"</w:t>
            </w:r>
          </w:p>
        </w:tc>
        <w:tc>
          <w:tcPr>
            <w:tcW w:w="2268" w:type="dxa"/>
            <w:noWrap/>
            <w:hideMark/>
            <w:tcPrChange w:id="258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54CF2AF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</w:tc>
      </w:tr>
      <w:tr w:rsidR="006F5B01" w:rsidRPr="001960F5" w14:paraId="2E810644" w14:textId="77777777" w:rsidTr="00593658">
        <w:trPr>
          <w:trHeight w:val="300"/>
          <w:trPrChange w:id="258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88" w:author="Лариса" w:date="2020-09-02T17:55:00Z">
              <w:tcPr>
                <w:tcW w:w="709" w:type="dxa"/>
                <w:noWrap/>
              </w:tcPr>
            </w:tcPrChange>
          </w:tcPr>
          <w:p w14:paraId="1F78C028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2835" w:type="dxa"/>
            <w:noWrap/>
            <w:hideMark/>
            <w:tcPrChange w:id="2589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767089F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Рамазанова Марина Ирасхановна</w:t>
            </w:r>
          </w:p>
        </w:tc>
        <w:tc>
          <w:tcPr>
            <w:tcW w:w="4060" w:type="dxa"/>
            <w:noWrap/>
            <w:hideMark/>
            <w:tcPrChange w:id="2590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66A5F03" w14:textId="77777777" w:rsidR="006F5B01" w:rsidRPr="001960F5" w:rsidRDefault="006F5B01" w:rsidP="00493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Махачкала, МБОУ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"С(К)ОШИ I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вида"</w:t>
            </w:r>
          </w:p>
        </w:tc>
        <w:tc>
          <w:tcPr>
            <w:tcW w:w="2268" w:type="dxa"/>
            <w:noWrap/>
            <w:hideMark/>
            <w:tcPrChange w:id="2591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49CBE79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</w:t>
            </w:r>
            <w:r w:rsidR="004B1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 ШИ</w:t>
            </w:r>
          </w:p>
        </w:tc>
      </w:tr>
      <w:tr w:rsidR="006F5B01" w:rsidRPr="001960F5" w14:paraId="15EEE74D" w14:textId="77777777" w:rsidTr="00593658">
        <w:trPr>
          <w:trHeight w:val="300"/>
          <w:trPrChange w:id="259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93" w:author="Лариса" w:date="2020-09-02T17:55:00Z">
              <w:tcPr>
                <w:tcW w:w="709" w:type="dxa"/>
                <w:noWrap/>
              </w:tcPr>
            </w:tcPrChange>
          </w:tcPr>
          <w:p w14:paraId="26DA3A31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2835" w:type="dxa"/>
            <w:noWrap/>
            <w:hideMark/>
            <w:tcPrChange w:id="259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1CF73B53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Рагимова Светлана Мамедовна</w:t>
            </w:r>
          </w:p>
        </w:tc>
        <w:tc>
          <w:tcPr>
            <w:tcW w:w="4060" w:type="dxa"/>
            <w:noWrap/>
            <w:hideMark/>
            <w:tcPrChange w:id="259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53ABAA9B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Магарамкен</w:t>
            </w:r>
            <w:r w:rsidR="00CB0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тский р-н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ГКОУ "Республиканская специальная (кор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рекционная) школа-интернат VIII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вида"</w:t>
            </w:r>
          </w:p>
        </w:tc>
        <w:tc>
          <w:tcPr>
            <w:tcW w:w="2268" w:type="dxa"/>
            <w:noWrap/>
            <w:hideMark/>
            <w:tcPrChange w:id="259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7BBCD2C6" w14:textId="77777777" w:rsidR="006F5B01" w:rsidRPr="001960F5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Pr="0019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</w:p>
        </w:tc>
      </w:tr>
      <w:tr w:rsidR="006F5B01" w:rsidRPr="004937AF" w14:paraId="1CFEC240" w14:textId="77777777" w:rsidTr="00593658">
        <w:trPr>
          <w:trHeight w:val="300"/>
          <w:trPrChange w:id="259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598" w:author="Лариса" w:date="2020-09-02T17:55:00Z">
              <w:tcPr>
                <w:tcW w:w="709" w:type="dxa"/>
                <w:noWrap/>
              </w:tcPr>
            </w:tcPrChange>
          </w:tcPr>
          <w:p w14:paraId="092C21B5" w14:textId="77777777" w:rsidR="006F5B01" w:rsidRPr="004937AF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2835" w:type="dxa"/>
            <w:noWrap/>
            <w:tcPrChange w:id="2599" w:author="Лариса" w:date="2020-09-02T17:55:00Z">
              <w:tcPr>
                <w:tcW w:w="28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7D15E116" w14:textId="77777777" w:rsidR="006F5B01" w:rsidRPr="004937AF" w:rsidRDefault="006F5B01" w:rsidP="006F5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Колесникова Ольга Федоровна</w:t>
            </w:r>
          </w:p>
        </w:tc>
        <w:tc>
          <w:tcPr>
            <w:tcW w:w="4060" w:type="dxa"/>
            <w:noWrap/>
            <w:tcPrChange w:id="2600" w:author="Лариса" w:date="2020-09-02T17:55:00Z">
              <w:tcPr>
                <w:tcW w:w="4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4B68FC02" w14:textId="77777777" w:rsidR="006F5B01" w:rsidRPr="004937AF" w:rsidRDefault="006F5B01" w:rsidP="006F5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Махачкала, ГБОУ </w:t>
            </w:r>
            <w:r w:rsidR="004937AF"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49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РЦСТАиП им. </w:t>
            </w:r>
            <w:r w:rsidR="0049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У.М. </w:t>
            </w:r>
            <w:r w:rsidRPr="0049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Муртузалиевой"</w:t>
            </w:r>
          </w:p>
        </w:tc>
        <w:tc>
          <w:tcPr>
            <w:tcW w:w="2268" w:type="dxa"/>
            <w:noWrap/>
            <w:tcPrChange w:id="2601" w:author="Лариса" w:date="2020-09-02T17:55:00Z">
              <w:tcPr>
                <w:tcW w:w="226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1598ABAD" w14:textId="77777777" w:rsidR="006F5B01" w:rsidRPr="004937AF" w:rsidRDefault="006F5B01" w:rsidP="006F5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руководитель</w:t>
            </w:r>
          </w:p>
        </w:tc>
      </w:tr>
      <w:tr w:rsidR="006F5B01" w:rsidRPr="004937AF" w14:paraId="6EB23A32" w14:textId="77777777" w:rsidTr="00593658">
        <w:trPr>
          <w:trHeight w:val="300"/>
          <w:trPrChange w:id="260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603" w:author="Лариса" w:date="2020-09-02T17:55:00Z">
              <w:tcPr>
                <w:tcW w:w="709" w:type="dxa"/>
                <w:noWrap/>
              </w:tcPr>
            </w:tcPrChange>
          </w:tcPr>
          <w:p w14:paraId="746EBFC7" w14:textId="77777777" w:rsidR="006F5B01" w:rsidRPr="004937AF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2835" w:type="dxa"/>
            <w:noWrap/>
            <w:hideMark/>
            <w:tcPrChange w:id="2604" w:author="Лариса" w:date="2020-09-02T17:55:00Z">
              <w:tcPr>
                <w:tcW w:w="2835" w:type="dxa"/>
                <w:noWrap/>
                <w:hideMark/>
              </w:tcPr>
            </w:tcPrChange>
          </w:tcPr>
          <w:p w14:paraId="57C02DC7" w14:textId="77777777" w:rsidR="006F5B01" w:rsidRPr="004937AF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Ильясова Наида Абусупияновна</w:t>
            </w:r>
          </w:p>
        </w:tc>
        <w:tc>
          <w:tcPr>
            <w:tcW w:w="4060" w:type="dxa"/>
            <w:noWrap/>
            <w:hideMark/>
            <w:tcPrChange w:id="2605" w:author="Лариса" w:date="2020-09-02T17:55:00Z">
              <w:tcPr>
                <w:tcW w:w="4060" w:type="dxa"/>
                <w:noWrap/>
                <w:hideMark/>
              </w:tcPr>
            </w:tcPrChange>
          </w:tcPr>
          <w:p w14:paraId="02A90822" w14:textId="77777777" w:rsidR="006F5B01" w:rsidRPr="004937AF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Махачкала, ГБУ ДО РД "РФХЦУ"</w:t>
            </w:r>
          </w:p>
        </w:tc>
        <w:tc>
          <w:tcPr>
            <w:tcW w:w="2268" w:type="dxa"/>
            <w:noWrap/>
            <w:hideMark/>
            <w:tcPrChange w:id="2606" w:author="Лариса" w:date="2020-09-02T17:55:00Z">
              <w:tcPr>
                <w:tcW w:w="2268" w:type="dxa"/>
                <w:noWrap/>
                <w:hideMark/>
              </w:tcPr>
            </w:tcPrChange>
          </w:tcPr>
          <w:p w14:paraId="29A9B5DA" w14:textId="77777777" w:rsidR="006F5B01" w:rsidRPr="004937AF" w:rsidRDefault="006F5B01" w:rsidP="006F5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концертмейстер</w:t>
            </w:r>
          </w:p>
        </w:tc>
      </w:tr>
      <w:tr w:rsidR="00F40A16" w:rsidRPr="004937AF" w14:paraId="6E04B29A" w14:textId="77777777" w:rsidTr="00593658">
        <w:trPr>
          <w:trHeight w:val="300"/>
          <w:trPrChange w:id="260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608" w:author="Лариса" w:date="2020-09-02T17:55:00Z">
              <w:tcPr>
                <w:tcW w:w="709" w:type="dxa"/>
                <w:noWrap/>
              </w:tcPr>
            </w:tcPrChange>
          </w:tcPr>
          <w:p w14:paraId="466F8461" w14:textId="77777777" w:rsidR="00F40A16" w:rsidRPr="004937AF" w:rsidRDefault="00F40A16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2835" w:type="dxa"/>
            <w:noWrap/>
            <w:tcPrChange w:id="2609" w:author="Лариса" w:date="2020-09-02T17:55:00Z">
              <w:tcPr>
                <w:tcW w:w="2835" w:type="dxa"/>
                <w:noWrap/>
              </w:tcPr>
            </w:tcPrChange>
          </w:tcPr>
          <w:p w14:paraId="3F364C96" w14:textId="77777777" w:rsidR="00F40A16" w:rsidRPr="004937AF" w:rsidRDefault="00F40A16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Тагирова Эльмира Мурсаловна</w:t>
            </w:r>
          </w:p>
        </w:tc>
        <w:tc>
          <w:tcPr>
            <w:tcW w:w="4060" w:type="dxa"/>
            <w:noWrap/>
            <w:tcPrChange w:id="2610" w:author="Лариса" w:date="2020-09-02T17:55:00Z">
              <w:tcPr>
                <w:tcW w:w="4060" w:type="dxa"/>
                <w:noWrap/>
              </w:tcPr>
            </w:tcPrChange>
          </w:tcPr>
          <w:p w14:paraId="2124FE0C" w14:textId="77777777" w:rsidR="00F40A16" w:rsidRPr="004937AF" w:rsidRDefault="00F40A16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хачкала, МБОУ "Школа-интернат I </w:t>
            </w: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вида"</w:t>
            </w:r>
          </w:p>
        </w:tc>
        <w:tc>
          <w:tcPr>
            <w:tcW w:w="2268" w:type="dxa"/>
            <w:noWrap/>
            <w:tcPrChange w:id="2611" w:author="Лариса" w:date="2020-09-02T17:55:00Z">
              <w:tcPr>
                <w:tcW w:w="2268" w:type="dxa"/>
                <w:noWrap/>
              </w:tcPr>
            </w:tcPrChange>
          </w:tcPr>
          <w:p w14:paraId="2332C6E3" w14:textId="77777777" w:rsidR="00F40A16" w:rsidRPr="004937AF" w:rsidRDefault="00F40A16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учитель ИЗО</w:t>
            </w:r>
          </w:p>
        </w:tc>
      </w:tr>
      <w:tr w:rsidR="00F40A16" w:rsidRPr="004937AF" w14:paraId="6B28CC40" w14:textId="77777777" w:rsidTr="00593658">
        <w:trPr>
          <w:trHeight w:val="300"/>
          <w:trPrChange w:id="261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613" w:author="Лариса" w:date="2020-09-02T17:55:00Z">
              <w:tcPr>
                <w:tcW w:w="709" w:type="dxa"/>
                <w:noWrap/>
              </w:tcPr>
            </w:tcPrChange>
          </w:tcPr>
          <w:p w14:paraId="4544AA5E" w14:textId="77777777" w:rsidR="00F40A16" w:rsidRPr="004937AF" w:rsidRDefault="00F40A16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2835" w:type="dxa"/>
            <w:noWrap/>
            <w:tcPrChange w:id="2614" w:author="Лариса" w:date="2020-09-02T17:55:00Z">
              <w:tcPr>
                <w:tcW w:w="2835" w:type="dxa"/>
                <w:noWrap/>
              </w:tcPr>
            </w:tcPrChange>
          </w:tcPr>
          <w:p w14:paraId="7648ABB1" w14:textId="77777777" w:rsidR="00F40A16" w:rsidRPr="004937AF" w:rsidRDefault="00F40A16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Саидова Патимат Загидовна</w:t>
            </w:r>
          </w:p>
        </w:tc>
        <w:tc>
          <w:tcPr>
            <w:tcW w:w="4060" w:type="dxa"/>
            <w:noWrap/>
            <w:tcPrChange w:id="2615" w:author="Лариса" w:date="2020-09-02T17:55:00Z">
              <w:tcPr>
                <w:tcW w:w="4060" w:type="dxa"/>
                <w:noWrap/>
              </w:tcPr>
            </w:tcPrChange>
          </w:tcPr>
          <w:p w14:paraId="5CEF9372" w14:textId="77777777" w:rsidR="00F40A16" w:rsidRPr="004937AF" w:rsidRDefault="00F40A16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Избербаш, МКОУ </w:t>
            </w:r>
            <w:r w:rsid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"Избербашская ШИ III-IV вида"</w:t>
            </w:r>
          </w:p>
        </w:tc>
        <w:tc>
          <w:tcPr>
            <w:tcW w:w="2268" w:type="dxa"/>
            <w:noWrap/>
            <w:tcPrChange w:id="2616" w:author="Лариса" w:date="2020-09-02T17:55:00Z">
              <w:tcPr>
                <w:tcW w:w="2268" w:type="dxa"/>
                <w:noWrap/>
              </w:tcPr>
            </w:tcPrChange>
          </w:tcPr>
          <w:p w14:paraId="6DF856DA" w14:textId="77777777" w:rsidR="00F40A16" w:rsidRPr="004937AF" w:rsidRDefault="00F40A16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учитель географии</w:t>
            </w:r>
          </w:p>
        </w:tc>
      </w:tr>
      <w:tr w:rsidR="00F40A16" w:rsidRPr="004937AF" w14:paraId="342144C5" w14:textId="77777777" w:rsidTr="00593658">
        <w:trPr>
          <w:trHeight w:val="300"/>
          <w:trPrChange w:id="261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618" w:author="Лариса" w:date="2020-09-02T17:55:00Z">
              <w:tcPr>
                <w:tcW w:w="709" w:type="dxa"/>
                <w:noWrap/>
              </w:tcPr>
            </w:tcPrChange>
          </w:tcPr>
          <w:p w14:paraId="17309230" w14:textId="77777777" w:rsidR="00F40A16" w:rsidRPr="004937AF" w:rsidRDefault="00F40A16" w:rsidP="00F4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835" w:type="dxa"/>
            <w:noWrap/>
            <w:tcPrChange w:id="2619" w:author="Лариса" w:date="2020-09-02T17:55:00Z">
              <w:tcPr>
                <w:tcW w:w="2835" w:type="dxa"/>
                <w:noWrap/>
              </w:tcPr>
            </w:tcPrChange>
          </w:tcPr>
          <w:p w14:paraId="3D64F44F" w14:textId="77777777" w:rsidR="00F40A16" w:rsidRPr="004937AF" w:rsidRDefault="00F40A16" w:rsidP="00F4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Медетов Эльмар Фикретович</w:t>
            </w:r>
          </w:p>
        </w:tc>
        <w:tc>
          <w:tcPr>
            <w:tcW w:w="4060" w:type="dxa"/>
            <w:noWrap/>
            <w:tcPrChange w:id="2620" w:author="Лариса" w:date="2020-09-02T17:55:00Z">
              <w:tcPr>
                <w:tcW w:w="4060" w:type="dxa"/>
                <w:noWrap/>
              </w:tcPr>
            </w:tcPrChange>
          </w:tcPr>
          <w:p w14:paraId="64FD4F5E" w14:textId="77777777" w:rsidR="00F40A16" w:rsidRPr="004937AF" w:rsidRDefault="00F40A16" w:rsidP="00F4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Курахский р., МКОУ "Икринская СОШ им. Э.Б. Салихова"</w:t>
            </w:r>
          </w:p>
        </w:tc>
        <w:tc>
          <w:tcPr>
            <w:tcW w:w="2268" w:type="dxa"/>
            <w:noWrap/>
            <w:tcPrChange w:id="2621" w:author="Лариса" w:date="2020-09-02T17:55:00Z">
              <w:tcPr>
                <w:tcW w:w="2268" w:type="dxa"/>
                <w:noWrap/>
              </w:tcPr>
            </w:tcPrChange>
          </w:tcPr>
          <w:p w14:paraId="64DAACBA" w14:textId="77777777" w:rsidR="00F40A16" w:rsidRPr="004937AF" w:rsidRDefault="00F40A16" w:rsidP="00F4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F40A16" w:rsidRPr="004937AF" w14:paraId="5024CAAF" w14:textId="77777777" w:rsidTr="00593658">
        <w:trPr>
          <w:trHeight w:val="300"/>
          <w:trPrChange w:id="262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623" w:author="Лариса" w:date="2020-09-02T17:55:00Z">
              <w:tcPr>
                <w:tcW w:w="709" w:type="dxa"/>
                <w:noWrap/>
              </w:tcPr>
            </w:tcPrChange>
          </w:tcPr>
          <w:p w14:paraId="7B58144D" w14:textId="77777777" w:rsidR="00F40A16" w:rsidRPr="004937AF" w:rsidRDefault="00F40A16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2835" w:type="dxa"/>
            <w:noWrap/>
            <w:tcPrChange w:id="2624" w:author="Лариса" w:date="2020-09-02T17:55:00Z">
              <w:tcPr>
                <w:tcW w:w="2835" w:type="dxa"/>
                <w:noWrap/>
              </w:tcPr>
            </w:tcPrChange>
          </w:tcPr>
          <w:p w14:paraId="7D0FCCE6" w14:textId="77777777" w:rsidR="00F40A16" w:rsidRPr="004937AF" w:rsidRDefault="00F40A16" w:rsidP="00F40A1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Далгатова Патина </w:t>
            </w:r>
            <w:r w:rsidRPr="00CB07B1">
              <w:rPr>
                <w:rFonts w:ascii="Times New Roman" w:hAnsi="Times New Roman" w:cs="Times New Roman"/>
                <w:sz w:val="24"/>
                <w:szCs w:val="24"/>
              </w:rPr>
              <w:t>Апендиевна</w:t>
            </w:r>
          </w:p>
        </w:tc>
        <w:tc>
          <w:tcPr>
            <w:tcW w:w="4060" w:type="dxa"/>
            <w:noWrap/>
            <w:tcPrChange w:id="2625" w:author="Лариса" w:date="2020-09-02T17:55:00Z">
              <w:tcPr>
                <w:tcW w:w="4060" w:type="dxa"/>
                <w:noWrap/>
              </w:tcPr>
            </w:tcPrChange>
          </w:tcPr>
          <w:p w14:paraId="6234885E" w14:textId="77777777" w:rsidR="00F40A16" w:rsidRPr="004937AF" w:rsidRDefault="00F40A16" w:rsidP="00F40A1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B07B1">
              <w:rPr>
                <w:rFonts w:ascii="Times New Roman" w:hAnsi="Times New Roman" w:cs="Times New Roman"/>
                <w:sz w:val="24"/>
                <w:szCs w:val="24"/>
              </w:rPr>
              <w:t>МБОУ «Гимназия № 38»</w:t>
            </w:r>
            <w:r w:rsidR="00CB07B1">
              <w:rPr>
                <w:rFonts w:ascii="Times New Roman" w:hAnsi="Times New Roman" w:cs="Times New Roman"/>
                <w:sz w:val="24"/>
                <w:szCs w:val="24"/>
              </w:rPr>
              <w:t xml:space="preserve"> г.Махачкала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noWrap/>
            <w:tcPrChange w:id="2626" w:author="Лариса" w:date="2020-09-02T17:55:00Z">
              <w:tcPr>
                <w:tcW w:w="2268" w:type="dxa"/>
                <w:noWrap/>
              </w:tcPr>
            </w:tcPrChange>
          </w:tcPr>
          <w:p w14:paraId="14605EE2" w14:textId="77777777" w:rsidR="00F40A16" w:rsidRPr="004937AF" w:rsidRDefault="00F40A16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F40A16" w:rsidRPr="004937AF" w14:paraId="7E9F3E29" w14:textId="77777777" w:rsidTr="00593658">
        <w:trPr>
          <w:trHeight w:val="300"/>
          <w:trPrChange w:id="262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628" w:author="Лариса" w:date="2020-09-02T17:55:00Z">
              <w:tcPr>
                <w:tcW w:w="709" w:type="dxa"/>
                <w:noWrap/>
              </w:tcPr>
            </w:tcPrChange>
          </w:tcPr>
          <w:p w14:paraId="2E807976" w14:textId="77777777" w:rsidR="00F40A16" w:rsidRPr="004937AF" w:rsidRDefault="00F40A16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2835" w:type="dxa"/>
            <w:noWrap/>
            <w:tcPrChange w:id="2629" w:author="Лариса" w:date="2020-09-02T17:55:00Z">
              <w:tcPr>
                <w:tcW w:w="2835" w:type="dxa"/>
                <w:noWrap/>
              </w:tcPr>
            </w:tcPrChange>
          </w:tcPr>
          <w:p w14:paraId="11C06E33" w14:textId="77777777" w:rsidR="00F40A16" w:rsidRPr="004937AF" w:rsidRDefault="00F40A16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Ибрагимова Жанна Закировна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060" w:type="dxa"/>
            <w:noWrap/>
            <w:tcPrChange w:id="2630" w:author="Лариса" w:date="2020-09-02T17:55:00Z">
              <w:tcPr>
                <w:tcW w:w="4060" w:type="dxa"/>
                <w:noWrap/>
              </w:tcPr>
            </w:tcPrChange>
          </w:tcPr>
          <w:p w14:paraId="1E505533" w14:textId="77777777" w:rsidR="00F40A16" w:rsidRPr="004937AF" w:rsidRDefault="00F40A16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г. Буйнакск, ГБПОУ РД </w:t>
            </w:r>
            <w:r w:rsidR="004937A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"БППК им. Р.</w:t>
            </w:r>
            <w:r w:rsidR="00493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Гамзатова"</w:t>
            </w:r>
          </w:p>
        </w:tc>
        <w:tc>
          <w:tcPr>
            <w:tcW w:w="2268" w:type="dxa"/>
            <w:noWrap/>
            <w:tcPrChange w:id="2631" w:author="Лариса" w:date="2020-09-02T17:55:00Z">
              <w:tcPr>
                <w:tcW w:w="2268" w:type="dxa"/>
                <w:noWrap/>
              </w:tcPr>
            </w:tcPrChange>
          </w:tcPr>
          <w:p w14:paraId="0AE141A0" w14:textId="77777777" w:rsidR="00F40A16" w:rsidRPr="004937AF" w:rsidRDefault="00F40A16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преподаватель математики</w:t>
            </w:r>
          </w:p>
        </w:tc>
      </w:tr>
      <w:tr w:rsidR="00F40A16" w:rsidRPr="004937AF" w14:paraId="6DF9BB1A" w14:textId="77777777" w:rsidTr="00593658">
        <w:trPr>
          <w:trHeight w:val="300"/>
          <w:trPrChange w:id="263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633" w:author="Лариса" w:date="2020-09-02T17:55:00Z">
              <w:tcPr>
                <w:tcW w:w="709" w:type="dxa"/>
                <w:noWrap/>
              </w:tcPr>
            </w:tcPrChange>
          </w:tcPr>
          <w:p w14:paraId="3E209D16" w14:textId="77777777" w:rsidR="00F40A16" w:rsidRPr="004937AF" w:rsidRDefault="00F40A16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2835" w:type="dxa"/>
            <w:noWrap/>
            <w:tcPrChange w:id="2634" w:author="Лариса" w:date="2020-09-02T17:55:00Z">
              <w:tcPr>
                <w:tcW w:w="2835" w:type="dxa"/>
                <w:noWrap/>
              </w:tcPr>
            </w:tcPrChange>
          </w:tcPr>
          <w:p w14:paraId="043727F1" w14:textId="77777777" w:rsidR="00F40A16" w:rsidRPr="004937AF" w:rsidRDefault="00F40A16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Амирг</w:t>
            </w:r>
            <w:r w:rsidR="004937AF">
              <w:rPr>
                <w:rFonts w:ascii="Times New Roman" w:hAnsi="Times New Roman" w:cs="Times New Roman"/>
                <w:sz w:val="24"/>
                <w:szCs w:val="24"/>
              </w:rPr>
              <w:t xml:space="preserve">амзаев Амиргамза Алисултанович 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60" w:type="dxa"/>
            <w:noWrap/>
            <w:tcPrChange w:id="2635" w:author="Лариса" w:date="2020-09-02T17:55:00Z">
              <w:tcPr>
                <w:tcW w:w="4060" w:type="dxa"/>
                <w:noWrap/>
              </w:tcPr>
            </w:tcPrChange>
          </w:tcPr>
          <w:p w14:paraId="5303FEF3" w14:textId="77777777" w:rsidR="00F40A16" w:rsidRPr="004937AF" w:rsidRDefault="00CB07B1" w:rsidP="004937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Кизилюртовский р-н</w:t>
            </w:r>
            <w:r w:rsidR="00F40A16" w:rsidRPr="004937AF">
              <w:rPr>
                <w:rFonts w:ascii="Times New Roman" w:hAnsi="Times New Roman" w:cs="Times New Roman"/>
                <w:sz w:val="24"/>
                <w:szCs w:val="24"/>
              </w:rPr>
              <w:t>, МКОУ "Комсомольская СОШ"</w:t>
            </w:r>
            <w:r w:rsidR="00F40A16" w:rsidRPr="004937A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268" w:type="dxa"/>
            <w:noWrap/>
            <w:tcPrChange w:id="2636" w:author="Лариса" w:date="2020-09-02T17:55:00Z">
              <w:tcPr>
                <w:tcW w:w="2268" w:type="dxa"/>
                <w:noWrap/>
              </w:tcPr>
            </w:tcPrChange>
          </w:tcPr>
          <w:p w14:paraId="5B58852B" w14:textId="77777777" w:rsidR="00F40A16" w:rsidRPr="004937AF" w:rsidRDefault="00F40A16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информатики</w:t>
            </w:r>
          </w:p>
        </w:tc>
      </w:tr>
      <w:tr w:rsidR="00F40A16" w:rsidRPr="004937AF" w14:paraId="34690650" w14:textId="77777777" w:rsidTr="00593658">
        <w:trPr>
          <w:trHeight w:val="300"/>
          <w:trPrChange w:id="263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638" w:author="Лариса" w:date="2020-09-02T17:55:00Z">
              <w:tcPr>
                <w:tcW w:w="709" w:type="dxa"/>
                <w:noWrap/>
              </w:tcPr>
            </w:tcPrChange>
          </w:tcPr>
          <w:p w14:paraId="208BD7A6" w14:textId="77777777" w:rsidR="00F40A16" w:rsidRPr="004937AF" w:rsidRDefault="00F40A16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2835" w:type="dxa"/>
            <w:noWrap/>
            <w:tcPrChange w:id="2639" w:author="Лариса" w:date="2020-09-02T17:55:00Z">
              <w:tcPr>
                <w:tcW w:w="2835" w:type="dxa"/>
                <w:noWrap/>
              </w:tcPr>
            </w:tcPrChange>
          </w:tcPr>
          <w:p w14:paraId="2FDCB0E1" w14:textId="77777777" w:rsidR="00F40A16" w:rsidRPr="004937AF" w:rsidRDefault="00F40A16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Сайгидова Любовь Николаевна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060" w:type="dxa"/>
            <w:noWrap/>
            <w:tcPrChange w:id="2640" w:author="Лариса" w:date="2020-09-02T17:55:00Z">
              <w:tcPr>
                <w:tcW w:w="4060" w:type="dxa"/>
                <w:noWrap/>
              </w:tcPr>
            </w:tcPrChange>
          </w:tcPr>
          <w:p w14:paraId="407A7CB5" w14:textId="77777777" w:rsidR="004937AF" w:rsidRDefault="004937AF" w:rsidP="004937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 </w:t>
            </w:r>
            <w:r w:rsidR="00F40A16"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Буйнакск, </w:t>
            </w:r>
          </w:p>
          <w:p w14:paraId="360F04D8" w14:textId="77777777" w:rsidR="00F40A16" w:rsidRPr="004937AF" w:rsidRDefault="00F40A16" w:rsidP="004937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ДОУ </w:t>
            </w:r>
            <w:r w:rsidR="004937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"ЦРР</w:t>
            </w:r>
            <w:r w:rsidR="004937A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37A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етский </w:t>
            </w:r>
            <w:r w:rsidR="004937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ад №19" 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noWrap/>
            <w:tcPrChange w:id="2641" w:author="Лариса" w:date="2020-09-02T17:55:00Z">
              <w:tcPr>
                <w:tcW w:w="2268" w:type="dxa"/>
                <w:noWrap/>
              </w:tcPr>
            </w:tcPrChange>
          </w:tcPr>
          <w:p w14:paraId="7939AB2E" w14:textId="77777777" w:rsidR="00F40A16" w:rsidRPr="004937AF" w:rsidRDefault="00F40A16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FFC" w:rsidRPr="004937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оспитатель ДОУ</w:t>
            </w:r>
          </w:p>
        </w:tc>
      </w:tr>
      <w:tr w:rsidR="00F40A16" w:rsidRPr="004937AF" w14:paraId="27E9A104" w14:textId="77777777" w:rsidTr="00593658">
        <w:trPr>
          <w:trHeight w:val="300"/>
          <w:trPrChange w:id="264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643" w:author="Лариса" w:date="2020-09-02T17:55:00Z">
              <w:tcPr>
                <w:tcW w:w="709" w:type="dxa"/>
                <w:noWrap/>
              </w:tcPr>
            </w:tcPrChange>
          </w:tcPr>
          <w:p w14:paraId="3C23F59E" w14:textId="77777777" w:rsidR="00F40A16" w:rsidRPr="004937AF" w:rsidRDefault="00F40A16" w:rsidP="00F40A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274</w:t>
            </w:r>
          </w:p>
        </w:tc>
        <w:tc>
          <w:tcPr>
            <w:tcW w:w="2835" w:type="dxa"/>
            <w:noWrap/>
            <w:tcPrChange w:id="2644" w:author="Лариса" w:date="2020-09-02T17:55:00Z">
              <w:tcPr>
                <w:tcW w:w="2835" w:type="dxa"/>
                <w:noWrap/>
              </w:tcPr>
            </w:tcPrChange>
          </w:tcPr>
          <w:p w14:paraId="4A927DF9" w14:textId="77777777" w:rsidR="00F40A16" w:rsidRPr="004937AF" w:rsidRDefault="00F40A16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Абушарифов Рауддин Качмазович</w:t>
            </w:r>
          </w:p>
        </w:tc>
        <w:tc>
          <w:tcPr>
            <w:tcW w:w="4060" w:type="dxa"/>
            <w:noWrap/>
            <w:tcPrChange w:id="2645" w:author="Лариса" w:date="2020-09-02T17:55:00Z">
              <w:tcPr>
                <w:tcW w:w="4060" w:type="dxa"/>
                <w:noWrap/>
              </w:tcPr>
            </w:tcPrChange>
          </w:tcPr>
          <w:p w14:paraId="70F78F8C" w14:textId="77777777" w:rsidR="00F40A16" w:rsidRPr="004937AF" w:rsidRDefault="004937AF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Сулейман-</w:t>
            </w:r>
            <w:r w:rsidR="00CB07B1">
              <w:rPr>
                <w:rFonts w:ascii="Times New Roman" w:hAnsi="Times New Roman" w:cs="Times New Roman"/>
                <w:sz w:val="24"/>
                <w:szCs w:val="24"/>
              </w:rPr>
              <w:t>Стальский р-н</w:t>
            </w:r>
            <w:r w:rsidR="00F40A16" w:rsidRPr="004937AF">
              <w:rPr>
                <w:rFonts w:ascii="Times New Roman" w:hAnsi="Times New Roman" w:cs="Times New Roman"/>
                <w:sz w:val="24"/>
                <w:szCs w:val="24"/>
              </w:rPr>
              <w:t>, МКОУ "Птикентская ООШ"</w:t>
            </w:r>
            <w:r w:rsidR="00F40A16" w:rsidRPr="004937A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="00F40A16" w:rsidRPr="004937A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noWrap/>
            <w:tcPrChange w:id="2646" w:author="Лариса" w:date="2020-09-02T17:55:00Z">
              <w:tcPr>
                <w:tcW w:w="2268" w:type="dxa"/>
                <w:noWrap/>
              </w:tcPr>
            </w:tcPrChange>
          </w:tcPr>
          <w:p w14:paraId="644AE2BF" w14:textId="77777777" w:rsidR="00F40A16" w:rsidRPr="004937AF" w:rsidRDefault="00F40A16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F40A16" w:rsidRPr="004937AF" w14:paraId="2DA3F07D" w14:textId="77777777" w:rsidTr="00593658">
        <w:trPr>
          <w:trHeight w:val="300"/>
          <w:trPrChange w:id="264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648" w:author="Лариса" w:date="2020-09-02T17:55:00Z">
              <w:tcPr>
                <w:tcW w:w="709" w:type="dxa"/>
                <w:noWrap/>
              </w:tcPr>
            </w:tcPrChange>
          </w:tcPr>
          <w:p w14:paraId="48D2D1F2" w14:textId="77777777" w:rsidR="00F40A16" w:rsidRPr="004937AF" w:rsidRDefault="00F40A16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2835" w:type="dxa"/>
            <w:noWrap/>
            <w:tcPrChange w:id="2649" w:author="Лариса" w:date="2020-09-02T17:55:00Z">
              <w:tcPr>
                <w:tcW w:w="2835" w:type="dxa"/>
                <w:noWrap/>
              </w:tcPr>
            </w:tcPrChange>
          </w:tcPr>
          <w:p w14:paraId="5ACD134B" w14:textId="77777777" w:rsidR="00F40A16" w:rsidRPr="004937AF" w:rsidRDefault="00F40A16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Омарова Шахризат Курбанисмаиловна</w:t>
            </w:r>
          </w:p>
        </w:tc>
        <w:tc>
          <w:tcPr>
            <w:tcW w:w="4060" w:type="dxa"/>
            <w:noWrap/>
            <w:tcPrChange w:id="2650" w:author="Лариса" w:date="2020-09-02T17:55:00Z">
              <w:tcPr>
                <w:tcW w:w="4060" w:type="dxa"/>
                <w:noWrap/>
              </w:tcPr>
            </w:tcPrChange>
          </w:tcPr>
          <w:p w14:paraId="086A110C" w14:textId="77777777" w:rsidR="00F40A16" w:rsidRPr="004937AF" w:rsidRDefault="004937AF" w:rsidP="004937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Каспийск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A16"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МБДОУ «ЦРР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40A16" w:rsidRPr="004937A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етский сад</w:t>
            </w:r>
            <w:r w:rsidR="00F40A16"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 №11</w:t>
            </w:r>
            <w:r w:rsidR="00DB78F9"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 «Светлячок</w:t>
            </w:r>
            <w:r w:rsidR="00F40A16"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noWrap/>
            <w:tcPrChange w:id="2651" w:author="Лариса" w:date="2020-09-02T17:55:00Z">
              <w:tcPr>
                <w:tcW w:w="2268" w:type="dxa"/>
                <w:noWrap/>
              </w:tcPr>
            </w:tcPrChange>
          </w:tcPr>
          <w:p w14:paraId="681CA2F1" w14:textId="77777777" w:rsidR="00F40A16" w:rsidRPr="004937AF" w:rsidRDefault="00DB78F9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воспитатель ДОУ</w:t>
            </w:r>
          </w:p>
        </w:tc>
      </w:tr>
      <w:tr w:rsidR="00F40A16" w:rsidRPr="004937AF" w14:paraId="7F88B4C1" w14:textId="77777777" w:rsidTr="00593658">
        <w:trPr>
          <w:trHeight w:val="300"/>
          <w:trPrChange w:id="265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653" w:author="Лариса" w:date="2020-09-02T17:55:00Z">
              <w:tcPr>
                <w:tcW w:w="709" w:type="dxa"/>
                <w:noWrap/>
              </w:tcPr>
            </w:tcPrChange>
          </w:tcPr>
          <w:p w14:paraId="054DA555" w14:textId="77777777" w:rsidR="00F40A16" w:rsidRPr="004937AF" w:rsidRDefault="00F40A16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2835" w:type="dxa"/>
            <w:noWrap/>
            <w:tcPrChange w:id="2654" w:author="Лариса" w:date="2020-09-02T17:55:00Z">
              <w:tcPr>
                <w:tcW w:w="2835" w:type="dxa"/>
                <w:noWrap/>
              </w:tcPr>
            </w:tcPrChange>
          </w:tcPr>
          <w:p w14:paraId="0ECC7105" w14:textId="77777777" w:rsidR="00F40A16" w:rsidRPr="004937AF" w:rsidRDefault="00F40A16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Миримова Светлана Алиевна</w:t>
            </w:r>
          </w:p>
        </w:tc>
        <w:tc>
          <w:tcPr>
            <w:tcW w:w="4060" w:type="dxa"/>
            <w:noWrap/>
            <w:tcPrChange w:id="2655" w:author="Лариса" w:date="2020-09-02T17:55:00Z">
              <w:tcPr>
                <w:tcW w:w="4060" w:type="dxa"/>
                <w:noWrap/>
              </w:tcPr>
            </w:tcPrChange>
          </w:tcPr>
          <w:p w14:paraId="541876B3" w14:textId="77777777" w:rsidR="00F40A16" w:rsidRPr="004937AF" w:rsidRDefault="004937AF" w:rsidP="004937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Каспийск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A16"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МБДОУ «ЦРР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етский сад</w:t>
            </w: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A16" w:rsidRPr="004937AF">
              <w:rPr>
                <w:rFonts w:ascii="Times New Roman" w:hAnsi="Times New Roman" w:cs="Times New Roman"/>
                <w:sz w:val="24"/>
                <w:szCs w:val="24"/>
              </w:rPr>
              <w:t>№ 11</w:t>
            </w:r>
            <w:r w:rsidR="00DB78F9"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 «Светлячок</w:t>
            </w:r>
            <w:r w:rsidR="00F40A16" w:rsidRPr="004937A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noWrap/>
            <w:tcPrChange w:id="2656" w:author="Лариса" w:date="2020-09-02T17:55:00Z">
              <w:tcPr>
                <w:tcW w:w="2268" w:type="dxa"/>
                <w:noWrap/>
              </w:tcPr>
            </w:tcPrChange>
          </w:tcPr>
          <w:p w14:paraId="498E9F79" w14:textId="77777777" w:rsidR="00F40A16" w:rsidRPr="004937AF" w:rsidRDefault="00DB78F9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AF">
              <w:rPr>
                <w:rFonts w:ascii="Times New Roman" w:hAnsi="Times New Roman" w:cs="Times New Roman"/>
                <w:sz w:val="24"/>
                <w:szCs w:val="24"/>
              </w:rPr>
              <w:t>воспитатель ДОУ</w:t>
            </w:r>
          </w:p>
        </w:tc>
      </w:tr>
      <w:tr w:rsidR="00DB78F9" w:rsidRPr="004937AF" w14:paraId="70336266" w14:textId="77777777" w:rsidTr="00593658">
        <w:trPr>
          <w:trHeight w:val="300"/>
          <w:trPrChange w:id="2657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658" w:author="Лариса" w:date="2020-09-02T17:55:00Z">
              <w:tcPr>
                <w:tcW w:w="709" w:type="dxa"/>
                <w:noWrap/>
              </w:tcPr>
            </w:tcPrChange>
          </w:tcPr>
          <w:p w14:paraId="3A8B3B1D" w14:textId="77777777" w:rsidR="00DB78F9" w:rsidRPr="00513514" w:rsidRDefault="00DB78F9" w:rsidP="00F40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3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2835" w:type="dxa"/>
            <w:noWrap/>
            <w:tcPrChange w:id="2659" w:author="Лариса" w:date="2020-09-02T17:55:00Z">
              <w:tcPr>
                <w:tcW w:w="2835" w:type="dxa"/>
                <w:noWrap/>
              </w:tcPr>
            </w:tcPrChange>
          </w:tcPr>
          <w:p w14:paraId="0A6789B3" w14:textId="77777777" w:rsidR="00DB78F9" w:rsidRPr="00513514" w:rsidRDefault="00DB78F9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514">
              <w:rPr>
                <w:rFonts w:ascii="Times New Roman" w:hAnsi="Times New Roman" w:cs="Times New Roman"/>
                <w:sz w:val="24"/>
                <w:szCs w:val="24"/>
              </w:rPr>
              <w:t>Попова Ольга Владимировна</w:t>
            </w:r>
            <w:r w:rsidRPr="0051351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060" w:type="dxa"/>
            <w:noWrap/>
            <w:tcPrChange w:id="2660" w:author="Лариса" w:date="2020-09-02T17:55:00Z">
              <w:tcPr>
                <w:tcW w:w="4060" w:type="dxa"/>
                <w:noWrap/>
              </w:tcPr>
            </w:tcPrChange>
          </w:tcPr>
          <w:p w14:paraId="411A5A6A" w14:textId="77777777" w:rsidR="00DB78F9" w:rsidRPr="00513514" w:rsidRDefault="00DB78F9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514">
              <w:rPr>
                <w:rFonts w:ascii="Times New Roman" w:hAnsi="Times New Roman" w:cs="Times New Roman"/>
                <w:sz w:val="24"/>
                <w:szCs w:val="24"/>
              </w:rPr>
              <w:t>г. Каспийск, МБДОУ "ЦРР</w:t>
            </w:r>
            <w:r w:rsidR="004937AF" w:rsidRPr="00513514">
              <w:rPr>
                <w:rFonts w:ascii="Times New Roman" w:hAnsi="Times New Roman" w:cs="Times New Roman"/>
                <w:sz w:val="24"/>
                <w:szCs w:val="24"/>
              </w:rPr>
              <w:t xml:space="preserve">– детский сад </w:t>
            </w:r>
            <w:r w:rsidRPr="00513514">
              <w:rPr>
                <w:rFonts w:ascii="Times New Roman" w:hAnsi="Times New Roman" w:cs="Times New Roman"/>
                <w:sz w:val="24"/>
                <w:szCs w:val="24"/>
              </w:rPr>
              <w:t>№11"Светлячок"</w:t>
            </w:r>
          </w:p>
        </w:tc>
        <w:tc>
          <w:tcPr>
            <w:tcW w:w="2268" w:type="dxa"/>
            <w:noWrap/>
            <w:tcPrChange w:id="2661" w:author="Лариса" w:date="2020-09-02T17:55:00Z">
              <w:tcPr>
                <w:tcW w:w="2268" w:type="dxa"/>
                <w:noWrap/>
              </w:tcPr>
            </w:tcPrChange>
          </w:tcPr>
          <w:p w14:paraId="2B0B6BCD" w14:textId="77777777" w:rsidR="00DB78F9" w:rsidRPr="00513514" w:rsidRDefault="004937AF" w:rsidP="00F4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5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B78F9" w:rsidRPr="00513514">
              <w:rPr>
                <w:rFonts w:ascii="Times New Roman" w:hAnsi="Times New Roman" w:cs="Times New Roman"/>
                <w:sz w:val="24"/>
                <w:szCs w:val="24"/>
              </w:rPr>
              <w:t>оспитатель ДОУ</w:t>
            </w:r>
          </w:p>
        </w:tc>
      </w:tr>
      <w:tr w:rsidR="00513514" w:rsidRPr="004937AF" w14:paraId="02A753C8" w14:textId="77777777" w:rsidTr="00593658">
        <w:trPr>
          <w:trHeight w:val="300"/>
          <w:trPrChange w:id="2662" w:author="Лариса" w:date="2020-09-02T17:55:00Z">
            <w:trPr>
              <w:trHeight w:val="300"/>
            </w:trPr>
          </w:trPrChange>
        </w:trPr>
        <w:tc>
          <w:tcPr>
            <w:tcW w:w="709" w:type="dxa"/>
            <w:noWrap/>
            <w:tcPrChange w:id="2663" w:author="Лариса" w:date="2020-09-02T17:55:00Z">
              <w:tcPr>
                <w:tcW w:w="709" w:type="dxa"/>
                <w:noWrap/>
              </w:tcPr>
            </w:tcPrChange>
          </w:tcPr>
          <w:p w14:paraId="7E52D577" w14:textId="77777777" w:rsidR="00513514" w:rsidRPr="00513514" w:rsidRDefault="00513514" w:rsidP="005135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3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2835" w:type="dxa"/>
            <w:noWrap/>
            <w:tcPrChange w:id="2664" w:author="Лариса" w:date="2020-09-02T17:55:00Z">
              <w:tcPr>
                <w:tcW w:w="2835" w:type="dxa"/>
                <w:noWrap/>
              </w:tcPr>
            </w:tcPrChange>
          </w:tcPr>
          <w:p w14:paraId="4AD44485" w14:textId="77777777" w:rsidR="00513514" w:rsidRPr="00513514" w:rsidRDefault="00513514" w:rsidP="00513514">
            <w:pPr>
              <w:rPr>
                <w:rFonts w:ascii="Times New Roman" w:hAnsi="Times New Roman" w:cs="Times New Roman"/>
              </w:rPr>
            </w:pPr>
            <w:r w:rsidRPr="00513514">
              <w:rPr>
                <w:rFonts w:ascii="Times New Roman" w:hAnsi="Times New Roman" w:cs="Times New Roman"/>
              </w:rPr>
              <w:t>Мамаева Патимат Маммадовна</w:t>
            </w:r>
          </w:p>
        </w:tc>
        <w:tc>
          <w:tcPr>
            <w:tcW w:w="4060" w:type="dxa"/>
            <w:noWrap/>
            <w:tcPrChange w:id="2665" w:author="Лариса" w:date="2020-09-02T17:55:00Z">
              <w:tcPr>
                <w:tcW w:w="4060" w:type="dxa"/>
                <w:noWrap/>
              </w:tcPr>
            </w:tcPrChange>
          </w:tcPr>
          <w:p w14:paraId="4C5579C2" w14:textId="77777777" w:rsidR="00513514" w:rsidRPr="00513514" w:rsidRDefault="00513514" w:rsidP="00513514">
            <w:pPr>
              <w:rPr>
                <w:rFonts w:ascii="Times New Roman" w:hAnsi="Times New Roman" w:cs="Times New Roman"/>
              </w:rPr>
            </w:pPr>
            <w:r w:rsidRPr="00513514">
              <w:rPr>
                <w:rFonts w:ascii="Times New Roman" w:hAnsi="Times New Roman" w:cs="Times New Roman"/>
              </w:rPr>
              <w:t xml:space="preserve">г.Буйнакск, МБОУ </w:t>
            </w:r>
            <w:r w:rsidRPr="0051351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513514">
              <w:rPr>
                <w:rFonts w:ascii="Times New Roman" w:hAnsi="Times New Roman" w:cs="Times New Roman"/>
              </w:rPr>
              <w:t>СОШ № 4</w:t>
            </w:r>
            <w:r w:rsidRPr="0051351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51351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noWrap/>
            <w:tcPrChange w:id="2666" w:author="Лариса" w:date="2020-09-02T17:55:00Z">
              <w:tcPr>
                <w:tcW w:w="2268" w:type="dxa"/>
                <w:noWrap/>
              </w:tcPr>
            </w:tcPrChange>
          </w:tcPr>
          <w:p w14:paraId="062CE058" w14:textId="77777777" w:rsidR="00513514" w:rsidRPr="00513514" w:rsidRDefault="00513514" w:rsidP="00513514">
            <w:pPr>
              <w:rPr>
                <w:rFonts w:ascii="Times New Roman" w:hAnsi="Times New Roman" w:cs="Times New Roman"/>
              </w:rPr>
            </w:pPr>
            <w:r w:rsidRPr="00513514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</w:tr>
      <w:tr w:rsidR="00E8444A" w:rsidRPr="004937AF" w14:paraId="56BF1395" w14:textId="77777777" w:rsidTr="00593658">
        <w:trPr>
          <w:trHeight w:val="70"/>
          <w:trPrChange w:id="2667" w:author="Лариса" w:date="2020-09-02T17:55:00Z">
            <w:trPr>
              <w:trHeight w:val="70"/>
            </w:trPr>
          </w:trPrChange>
        </w:trPr>
        <w:tc>
          <w:tcPr>
            <w:tcW w:w="709" w:type="dxa"/>
            <w:noWrap/>
            <w:tcPrChange w:id="2668" w:author="Лариса" w:date="2020-09-02T17:55:00Z">
              <w:tcPr>
                <w:tcW w:w="709" w:type="dxa"/>
                <w:noWrap/>
              </w:tcPr>
            </w:tcPrChange>
          </w:tcPr>
          <w:p w14:paraId="6845E1E4" w14:textId="77777777" w:rsidR="00E8444A" w:rsidRPr="00513514" w:rsidRDefault="004B287C" w:rsidP="005135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2835" w:type="dxa"/>
            <w:noWrap/>
            <w:tcPrChange w:id="2669" w:author="Лариса" w:date="2020-09-02T17:55:00Z">
              <w:tcPr>
                <w:tcW w:w="2835" w:type="dxa"/>
                <w:noWrap/>
              </w:tcPr>
            </w:tcPrChange>
          </w:tcPr>
          <w:p w14:paraId="5BF7D78C" w14:textId="77777777" w:rsidR="00E8444A" w:rsidRPr="004B287C" w:rsidRDefault="00E8444A" w:rsidP="0051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7C">
              <w:rPr>
                <w:rFonts w:ascii="Times New Roman" w:hAnsi="Times New Roman" w:cs="Times New Roman"/>
                <w:sz w:val="24"/>
                <w:szCs w:val="24"/>
              </w:rPr>
              <w:t>Аллахярова Фарида Закировна</w:t>
            </w:r>
          </w:p>
        </w:tc>
        <w:tc>
          <w:tcPr>
            <w:tcW w:w="4060" w:type="dxa"/>
            <w:noWrap/>
            <w:tcPrChange w:id="2670" w:author="Лариса" w:date="2020-09-02T17:55:00Z">
              <w:tcPr>
                <w:tcW w:w="4060" w:type="dxa"/>
                <w:noWrap/>
              </w:tcPr>
            </w:tcPrChange>
          </w:tcPr>
          <w:p w14:paraId="4E150008" w14:textId="77777777" w:rsidR="00E8444A" w:rsidRPr="004B287C" w:rsidRDefault="00E8444A" w:rsidP="0051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7C">
              <w:rPr>
                <w:rFonts w:ascii="Times New Roman" w:hAnsi="Times New Roman" w:cs="Times New Roman"/>
                <w:sz w:val="24"/>
                <w:szCs w:val="24"/>
              </w:rPr>
              <w:t>г. Каспийск, МБДОУ "ЦРР-детский сад №10"</w:t>
            </w:r>
          </w:p>
        </w:tc>
        <w:tc>
          <w:tcPr>
            <w:tcW w:w="2268" w:type="dxa"/>
            <w:noWrap/>
            <w:tcPrChange w:id="2671" w:author="Лариса" w:date="2020-09-02T17:55:00Z">
              <w:tcPr>
                <w:tcW w:w="2268" w:type="dxa"/>
                <w:noWrap/>
              </w:tcPr>
            </w:tcPrChange>
          </w:tcPr>
          <w:p w14:paraId="16AF1B82" w14:textId="77777777" w:rsidR="00E8444A" w:rsidRPr="004B287C" w:rsidRDefault="00E8444A" w:rsidP="0051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7C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</w:tr>
    </w:tbl>
    <w:p w14:paraId="7B5F0E4C" w14:textId="77777777" w:rsidR="006F5B01" w:rsidRDefault="006F5B01" w:rsidP="00E8444A">
      <w:pPr>
        <w:jc w:val="both"/>
      </w:pPr>
    </w:p>
    <w:sectPr w:rsidR="006F5B01" w:rsidSect="00593658">
      <w:headerReference w:type="default" r:id="rId11"/>
      <w:pgSz w:w="11906" w:h="16838" w:code="9"/>
      <w:pgMar w:top="284" w:right="850" w:bottom="1134" w:left="1701" w:header="709" w:footer="709" w:gutter="0"/>
      <w:cols w:space="708"/>
      <w:titlePg/>
      <w:docGrid w:linePitch="360"/>
      <w:sectPrChange w:id="2672" w:author="Лариса" w:date="2020-09-02T17:54:00Z">
        <w:sectPr w:rsidR="006F5B01" w:rsidSect="00593658">
          <w:pgMar w:top="1134" w:right="850" w:bottom="1134" w:left="1701" w:header="709" w:footer="709" w:gutter="0"/>
        </w:sectPr>
      </w:sectPrChange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284" w:author="Лариса" w:date="2020-09-02T17:42:00Z" w:initials="Л">
    <w:p w14:paraId="415B2BC7" w14:textId="77777777" w:rsidR="004B287C" w:rsidRDefault="004B287C">
      <w:pPr>
        <w:pStyle w:val="ae"/>
      </w:pPr>
      <w:r>
        <w:rPr>
          <w:rStyle w:val="ad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5B2BC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BC13CC" w14:textId="77777777" w:rsidR="008D1D5E" w:rsidRDefault="008D1D5E" w:rsidP="004B287C">
      <w:pPr>
        <w:spacing w:after="0" w:line="240" w:lineRule="auto"/>
      </w:pPr>
      <w:r>
        <w:separator/>
      </w:r>
    </w:p>
  </w:endnote>
  <w:endnote w:type="continuationSeparator" w:id="0">
    <w:p w14:paraId="46BF1AA4" w14:textId="77777777" w:rsidR="008D1D5E" w:rsidRDefault="008D1D5E" w:rsidP="004B2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DBEC9" w14:textId="77777777" w:rsidR="008D1D5E" w:rsidRDefault="008D1D5E" w:rsidP="004B287C">
      <w:pPr>
        <w:spacing w:after="0" w:line="240" w:lineRule="auto"/>
      </w:pPr>
      <w:r>
        <w:separator/>
      </w:r>
    </w:p>
  </w:footnote>
  <w:footnote w:type="continuationSeparator" w:id="0">
    <w:p w14:paraId="07D6923E" w14:textId="77777777" w:rsidR="008D1D5E" w:rsidRDefault="008D1D5E" w:rsidP="004B2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9455155"/>
      <w:docPartObj>
        <w:docPartGallery w:val="Page Numbers (Top of Page)"/>
        <w:docPartUnique/>
      </w:docPartObj>
    </w:sdtPr>
    <w:sdtContent>
      <w:p w14:paraId="67B20E03" w14:textId="77777777" w:rsidR="00461B4D" w:rsidRDefault="00461B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658">
          <w:rPr>
            <w:noProof/>
          </w:rPr>
          <w:t>27</w:t>
        </w:r>
        <w:r>
          <w:fldChar w:fldCharType="end"/>
        </w:r>
      </w:p>
    </w:sdtContent>
  </w:sdt>
  <w:p w14:paraId="34D07121" w14:textId="77777777" w:rsidR="00461B4D" w:rsidRDefault="00461B4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5141E"/>
    <w:multiLevelType w:val="multilevel"/>
    <w:tmpl w:val="2135141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B156E"/>
    <w:multiLevelType w:val="multilevel"/>
    <w:tmpl w:val="591F370B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8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25" w:hanging="1800"/>
      </w:pPr>
      <w:rPr>
        <w:rFonts w:hint="default"/>
      </w:rPr>
    </w:lvl>
  </w:abstractNum>
  <w:abstractNum w:abstractNumId="2">
    <w:nsid w:val="44A07168"/>
    <w:multiLevelType w:val="multilevel"/>
    <w:tmpl w:val="591F370B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8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25" w:hanging="1800"/>
      </w:pPr>
      <w:rPr>
        <w:rFonts w:hint="default"/>
      </w:rPr>
    </w:lvl>
  </w:abstractNum>
  <w:abstractNum w:abstractNumId="3">
    <w:nsid w:val="591F370B"/>
    <w:multiLevelType w:val="multilevel"/>
    <w:tmpl w:val="591F370B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8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25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ариса">
    <w15:presenceInfo w15:providerId="None" w15:userId="Ларис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E"/>
    <w:rsid w:val="000224E1"/>
    <w:rsid w:val="00027A1A"/>
    <w:rsid w:val="00086B9D"/>
    <w:rsid w:val="000B206F"/>
    <w:rsid w:val="000F02FF"/>
    <w:rsid w:val="000F0C6E"/>
    <w:rsid w:val="0013634B"/>
    <w:rsid w:val="00174EC9"/>
    <w:rsid w:val="001928A3"/>
    <w:rsid w:val="002211FF"/>
    <w:rsid w:val="00292AD0"/>
    <w:rsid w:val="002B2D14"/>
    <w:rsid w:val="0032400F"/>
    <w:rsid w:val="0036069D"/>
    <w:rsid w:val="00391393"/>
    <w:rsid w:val="003B57F6"/>
    <w:rsid w:val="003C5698"/>
    <w:rsid w:val="003C7659"/>
    <w:rsid w:val="004270A7"/>
    <w:rsid w:val="00461B4D"/>
    <w:rsid w:val="004725BE"/>
    <w:rsid w:val="004937AF"/>
    <w:rsid w:val="004B1B0D"/>
    <w:rsid w:val="004B287C"/>
    <w:rsid w:val="004C4D13"/>
    <w:rsid w:val="004D3025"/>
    <w:rsid w:val="00505DBC"/>
    <w:rsid w:val="00513514"/>
    <w:rsid w:val="0052750B"/>
    <w:rsid w:val="005513FA"/>
    <w:rsid w:val="005631AF"/>
    <w:rsid w:val="00593658"/>
    <w:rsid w:val="00597DD4"/>
    <w:rsid w:val="005F3776"/>
    <w:rsid w:val="00656EF7"/>
    <w:rsid w:val="00696ADF"/>
    <w:rsid w:val="006F5B01"/>
    <w:rsid w:val="00727923"/>
    <w:rsid w:val="00765506"/>
    <w:rsid w:val="008400A5"/>
    <w:rsid w:val="00862353"/>
    <w:rsid w:val="0089381D"/>
    <w:rsid w:val="008D1D5E"/>
    <w:rsid w:val="008F1AAE"/>
    <w:rsid w:val="00902926"/>
    <w:rsid w:val="00956AF5"/>
    <w:rsid w:val="009D53CD"/>
    <w:rsid w:val="009D676D"/>
    <w:rsid w:val="00A0030E"/>
    <w:rsid w:val="00A21D8E"/>
    <w:rsid w:val="00A243AD"/>
    <w:rsid w:val="00A31DD1"/>
    <w:rsid w:val="00A34000"/>
    <w:rsid w:val="00A84810"/>
    <w:rsid w:val="00A91FDB"/>
    <w:rsid w:val="00A921EE"/>
    <w:rsid w:val="00AA52CE"/>
    <w:rsid w:val="00AB59C2"/>
    <w:rsid w:val="00AD046D"/>
    <w:rsid w:val="00AF0514"/>
    <w:rsid w:val="00AF64CB"/>
    <w:rsid w:val="00B25D7F"/>
    <w:rsid w:val="00B626BC"/>
    <w:rsid w:val="00BA2053"/>
    <w:rsid w:val="00BD0C71"/>
    <w:rsid w:val="00C32E07"/>
    <w:rsid w:val="00C43546"/>
    <w:rsid w:val="00C43E42"/>
    <w:rsid w:val="00C6030C"/>
    <w:rsid w:val="00C63D9C"/>
    <w:rsid w:val="00CA23F0"/>
    <w:rsid w:val="00CB07B1"/>
    <w:rsid w:val="00CB3682"/>
    <w:rsid w:val="00CC561B"/>
    <w:rsid w:val="00CD603A"/>
    <w:rsid w:val="00CF188D"/>
    <w:rsid w:val="00D073B0"/>
    <w:rsid w:val="00D119D5"/>
    <w:rsid w:val="00DB2D9B"/>
    <w:rsid w:val="00DB78F9"/>
    <w:rsid w:val="00DE2755"/>
    <w:rsid w:val="00DE4F64"/>
    <w:rsid w:val="00E057C2"/>
    <w:rsid w:val="00E46722"/>
    <w:rsid w:val="00E55275"/>
    <w:rsid w:val="00E71D0C"/>
    <w:rsid w:val="00E813F2"/>
    <w:rsid w:val="00E8444A"/>
    <w:rsid w:val="00E92FFC"/>
    <w:rsid w:val="00E9717E"/>
    <w:rsid w:val="00EB4BCE"/>
    <w:rsid w:val="00F40A16"/>
    <w:rsid w:val="00F44B4F"/>
    <w:rsid w:val="00FA0B88"/>
    <w:rsid w:val="00FB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8C35"/>
  <w15:chartTrackingRefBased/>
  <w15:docId w15:val="{1011D9CA-D348-4417-81F8-EAFFA643D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B4F"/>
    <w:pPr>
      <w:ind w:left="720"/>
      <w:contextualSpacing/>
    </w:pPr>
  </w:style>
  <w:style w:type="table" w:styleId="a4">
    <w:name w:val="Table Grid"/>
    <w:basedOn w:val="a1"/>
    <w:uiPriority w:val="39"/>
    <w:rsid w:val="00F44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F44B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44B4F"/>
    <w:rPr>
      <w:color w:val="800080"/>
      <w:u w:val="single"/>
    </w:rPr>
  </w:style>
  <w:style w:type="paragraph" w:customStyle="1" w:styleId="msonormal0">
    <w:name w:val="msonormal"/>
    <w:basedOn w:val="a"/>
    <w:rsid w:val="00F44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44B4F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44B4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44B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44B4F"/>
    <w:pPr>
      <w:shd w:val="clear" w:color="000000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44B4F"/>
    <w:pP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44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4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4B4F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B2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287C"/>
  </w:style>
  <w:style w:type="paragraph" w:styleId="ab">
    <w:name w:val="footer"/>
    <w:basedOn w:val="a"/>
    <w:link w:val="ac"/>
    <w:uiPriority w:val="99"/>
    <w:unhideWhenUsed/>
    <w:rsid w:val="004B2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287C"/>
  </w:style>
  <w:style w:type="character" w:styleId="ad">
    <w:name w:val="annotation reference"/>
    <w:basedOn w:val="a0"/>
    <w:uiPriority w:val="99"/>
    <w:semiHidden/>
    <w:unhideWhenUsed/>
    <w:rsid w:val="004B28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B28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B287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B28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B28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E4A4A-7566-4B73-8841-C4E366AEA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34</Pages>
  <Words>9071</Words>
  <Characters>51706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</cp:lastModifiedBy>
  <cp:revision>4</cp:revision>
  <cp:lastPrinted>2020-09-02T14:56:00Z</cp:lastPrinted>
  <dcterms:created xsi:type="dcterms:W3CDTF">2020-08-20T13:55:00Z</dcterms:created>
  <dcterms:modified xsi:type="dcterms:W3CDTF">2020-09-02T14:56:00Z</dcterms:modified>
</cp:coreProperties>
</file>